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747D5A" w14:textId="77777777" w:rsidR="00E74414" w:rsidRPr="00310F6E" w:rsidRDefault="00E74414" w:rsidP="00E74414">
      <w:pPr>
        <w:jc w:val="center"/>
      </w:pPr>
      <w:r w:rsidRPr="00310F6E">
        <w:t xml:space="preserve">ANNEX 1 – </w:t>
      </w:r>
    </w:p>
    <w:p w14:paraId="7AF9DCFA" w14:textId="77777777" w:rsidR="00E74414" w:rsidRPr="00310F6E" w:rsidRDefault="00E74414" w:rsidP="00E74414">
      <w:pPr>
        <w:jc w:val="center"/>
      </w:pPr>
    </w:p>
    <w:p w14:paraId="5E9F699D" w14:textId="77777777" w:rsidR="00E74414" w:rsidRPr="00197841" w:rsidRDefault="00E74414" w:rsidP="00E74414">
      <w:pPr>
        <w:jc w:val="center"/>
        <w:rPr>
          <w:b/>
        </w:rPr>
      </w:pPr>
      <w:r w:rsidRPr="00197841">
        <w:rPr>
          <w:b/>
        </w:rPr>
        <w:t>QUESTIONNAIRE ON VTS MANAGE</w:t>
      </w:r>
      <w:r>
        <w:rPr>
          <w:b/>
        </w:rPr>
        <w:t>MENT</w:t>
      </w:r>
      <w:r w:rsidRPr="00197841">
        <w:rPr>
          <w:b/>
        </w:rPr>
        <w:t>: Competenc</w:t>
      </w:r>
      <w:r w:rsidR="00E617C8">
        <w:rPr>
          <w:b/>
        </w:rPr>
        <w:t>i</w:t>
      </w:r>
      <w:r w:rsidRPr="00197841">
        <w:rPr>
          <w:b/>
        </w:rPr>
        <w:t>es and tasks</w:t>
      </w:r>
      <w:r>
        <w:rPr>
          <w:b/>
        </w:rPr>
        <w:t xml:space="preserve"> descriptions</w:t>
      </w:r>
    </w:p>
    <w:p w14:paraId="24A3A38C" w14:textId="77777777" w:rsidR="00E74414" w:rsidRPr="00197841" w:rsidRDefault="00E74414" w:rsidP="00E74414">
      <w:pPr>
        <w:ind w:left="1560" w:hanging="1560"/>
        <w:rPr>
          <w:b/>
        </w:rPr>
      </w:pPr>
    </w:p>
    <w:p w14:paraId="34C600D6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OBJECTIVE</w:t>
      </w:r>
      <w:r w:rsidRPr="00197841">
        <w:t>:    The objective of this qu</w:t>
      </w:r>
      <w:r w:rsidR="00492390">
        <w:t>estionnaire is to map VTS Mana</w:t>
      </w:r>
      <w:r>
        <w:t>gement tasks and competenc</w:t>
      </w:r>
      <w:r w:rsidR="00E617C8">
        <w:t>i</w:t>
      </w:r>
      <w:r>
        <w:t xml:space="preserve">es as performed </w:t>
      </w:r>
      <w:r w:rsidRPr="00197841">
        <w:t xml:space="preserve"> </w:t>
      </w:r>
      <w:del w:id="0" w:author="fabrizio" w:date="2018-10-03T09:35:00Z">
        <w:r w:rsidRPr="00197841" w:rsidDel="004712DD">
          <w:delText>–</w:delText>
        </w:r>
      </w:del>
      <w:r w:rsidRPr="00197841">
        <w:t xml:space="preserve"> in the different Member States</w:t>
      </w:r>
      <w:ins w:id="1" w:author="fabrizio" w:date="2018-10-03T09:37:00Z">
        <w:r w:rsidR="00505D74">
          <w:t xml:space="preserve"> </w:t>
        </w:r>
      </w:ins>
      <w:del w:id="2" w:author="fabrizio" w:date="2018-10-03T09:37:00Z">
        <w:r w:rsidRPr="00197841" w:rsidDel="00505D74">
          <w:delText>. Hopefully</w:delText>
        </w:r>
      </w:del>
      <w:r w:rsidRPr="00197841">
        <w:t xml:space="preserve"> resulting in a </w:t>
      </w:r>
      <w:del w:id="3" w:author="fabrizio" w:date="2018-10-03T09:37:00Z">
        <w:r w:rsidRPr="00197841" w:rsidDel="00505D74">
          <w:delText>complete and shared</w:delText>
        </w:r>
      </w:del>
      <w:r w:rsidRPr="00197841">
        <w:t xml:space="preserve"> list of competenc</w:t>
      </w:r>
      <w:ins w:id="4" w:author="fabrizio" w:date="2018-10-03T09:38:00Z">
        <w:r w:rsidR="00505D74">
          <w:t>i</w:t>
        </w:r>
      </w:ins>
      <w:r w:rsidRPr="00197841">
        <w:t>es and tasks.</w:t>
      </w:r>
    </w:p>
    <w:p w14:paraId="2B1AD674" w14:textId="752C1754" w:rsidR="00803435" w:rsidRDefault="00803435">
      <w:pPr>
        <w:pStyle w:val="Default"/>
        <w:ind w:left="1560"/>
        <w:jc w:val="both"/>
        <w:rPr>
          <w:bCs/>
          <w:sz w:val="23"/>
          <w:szCs w:val="23"/>
        </w:rPr>
        <w:pPrChange w:id="5" w:author="fabrizio" w:date="2018-10-03T14:37:00Z">
          <w:pPr>
            <w:pStyle w:val="Default"/>
            <w:jc w:val="both"/>
          </w:pPr>
        </w:pPrChange>
      </w:pPr>
      <w:r w:rsidRPr="00AF68D2">
        <w:rPr>
          <w:bCs/>
          <w:sz w:val="23"/>
          <w:szCs w:val="23"/>
        </w:rPr>
        <w:t xml:space="preserve">This </w:t>
      </w:r>
      <w:r>
        <w:rPr>
          <w:bCs/>
          <w:sz w:val="23"/>
          <w:szCs w:val="23"/>
        </w:rPr>
        <w:t>questionnaire</w:t>
      </w:r>
      <w:r w:rsidRPr="00AF68D2">
        <w:rPr>
          <w:bCs/>
          <w:sz w:val="23"/>
          <w:szCs w:val="23"/>
        </w:rPr>
        <w:t xml:space="preserve"> identifies</w:t>
      </w:r>
      <w:r>
        <w:rPr>
          <w:bCs/>
          <w:sz w:val="23"/>
          <w:szCs w:val="23"/>
        </w:rPr>
        <w:t xml:space="preserve"> </w:t>
      </w:r>
      <w:r w:rsidRPr="00AF68D2">
        <w:rPr>
          <w:bCs/>
          <w:sz w:val="23"/>
          <w:szCs w:val="23"/>
        </w:rPr>
        <w:t xml:space="preserve">the different management tasks which </w:t>
      </w:r>
      <w:r>
        <w:rPr>
          <w:bCs/>
          <w:sz w:val="23"/>
          <w:szCs w:val="23"/>
        </w:rPr>
        <w:t xml:space="preserve">may </w:t>
      </w:r>
      <w:r w:rsidRPr="00AF68D2">
        <w:rPr>
          <w:bCs/>
          <w:sz w:val="23"/>
          <w:szCs w:val="23"/>
        </w:rPr>
        <w:t>be carried out at any management level (operational, tactical or strategic). Some of these</w:t>
      </w:r>
      <w:ins w:id="6" w:author="Halttunen Mika" w:date="2019-09-25T11:04:00Z">
        <w:r w:rsidR="00B20C87">
          <w:rPr>
            <w:bCs/>
            <w:sz w:val="23"/>
            <w:szCs w:val="23"/>
          </w:rPr>
          <w:t xml:space="preserve"> </w:t>
        </w:r>
      </w:ins>
      <w:del w:id="7" w:author="Halttunen Mika" w:date="2019-09-25T11:04:00Z">
        <w:r w:rsidRPr="00AF68D2" w:rsidDel="00B20C87">
          <w:rPr>
            <w:bCs/>
            <w:sz w:val="23"/>
            <w:szCs w:val="23"/>
          </w:rPr>
          <w:delText xml:space="preserve"> </w:delText>
        </w:r>
      </w:del>
      <w:r w:rsidRPr="00AF68D2">
        <w:rPr>
          <w:bCs/>
          <w:sz w:val="23"/>
          <w:szCs w:val="23"/>
        </w:rPr>
        <w:t>task</w:t>
      </w:r>
      <w:ins w:id="8" w:author="Halttunen Mika" w:date="2019-09-25T11:04:00Z">
        <w:r w:rsidR="00B20C87">
          <w:rPr>
            <w:bCs/>
            <w:sz w:val="23"/>
            <w:szCs w:val="23"/>
          </w:rPr>
          <w:t>s</w:t>
        </w:r>
      </w:ins>
      <w:r w:rsidRPr="00AF68D2">
        <w:rPr>
          <w:bCs/>
          <w:sz w:val="23"/>
          <w:szCs w:val="23"/>
        </w:rPr>
        <w:t xml:space="preserve"> may be </w:t>
      </w:r>
      <w:r>
        <w:rPr>
          <w:bCs/>
          <w:sz w:val="23"/>
          <w:szCs w:val="23"/>
        </w:rPr>
        <w:t>carried out by a VTSO who is</w:t>
      </w:r>
      <w:ins w:id="9" w:author="Halttunen Mika" w:date="2019-09-25T11:04:00Z">
        <w:r w:rsidR="00B20C87">
          <w:rPr>
            <w:bCs/>
            <w:sz w:val="23"/>
            <w:szCs w:val="23"/>
          </w:rPr>
          <w:t xml:space="preserve"> </w:t>
        </w:r>
      </w:ins>
      <w:del w:id="10" w:author="Halttunen Mika" w:date="2019-09-25T11:04:00Z">
        <w:r w:rsidDel="00B20C87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>off-duty, or during the VTSO’s watch at hours of low activity.</w:t>
      </w:r>
    </w:p>
    <w:p w14:paraId="3FA1E945" w14:textId="3787EA87" w:rsidR="00803435" w:rsidRPr="001A1D22" w:rsidDel="00505D74" w:rsidRDefault="00803435">
      <w:pPr>
        <w:pStyle w:val="Default"/>
        <w:ind w:left="3120"/>
        <w:jc w:val="both"/>
        <w:rPr>
          <w:del w:id="11" w:author="fabrizio" w:date="2018-10-03T09:36:00Z"/>
          <w:bCs/>
          <w:sz w:val="23"/>
          <w:szCs w:val="23"/>
        </w:rPr>
        <w:pPrChange w:id="12" w:author="Halttunen Mika" w:date="2019-09-25T11:03:00Z">
          <w:pPr>
            <w:pStyle w:val="Default"/>
            <w:jc w:val="both"/>
          </w:pPr>
        </w:pPrChange>
      </w:pPr>
      <w:r>
        <w:rPr>
          <w:bCs/>
          <w:sz w:val="23"/>
          <w:szCs w:val="23"/>
        </w:rPr>
        <w:t xml:space="preserve">Some tasks </w:t>
      </w:r>
      <w:r w:rsidRPr="00AF68D2">
        <w:rPr>
          <w:bCs/>
          <w:sz w:val="23"/>
          <w:szCs w:val="23"/>
        </w:rPr>
        <w:t>may be allocated to</w:t>
      </w:r>
      <w:r>
        <w:rPr>
          <w:bCs/>
          <w:sz w:val="23"/>
          <w:szCs w:val="23"/>
        </w:rPr>
        <w:t xml:space="preserve"> “</w:t>
      </w:r>
      <w:r w:rsidRPr="00343202">
        <w:rPr>
          <w:bCs/>
          <w:sz w:val="23"/>
          <w:szCs w:val="23"/>
        </w:rPr>
        <w:t>supervisors</w:t>
      </w:r>
      <w:r>
        <w:rPr>
          <w:bCs/>
          <w:sz w:val="23"/>
          <w:szCs w:val="23"/>
        </w:rPr>
        <w:t>”</w:t>
      </w:r>
      <w:ins w:id="13" w:author="Halttunen Mika" w:date="2019-09-25T11:04:00Z">
        <w:r w:rsidR="00B20C87">
          <w:rPr>
            <w:bCs/>
            <w:sz w:val="23"/>
            <w:szCs w:val="23"/>
          </w:rPr>
          <w:t>,</w:t>
        </w:r>
      </w:ins>
      <w:r>
        <w:rPr>
          <w:bCs/>
          <w:sz w:val="23"/>
          <w:szCs w:val="23"/>
        </w:rPr>
        <w:t xml:space="preserve"> “</w:t>
      </w:r>
      <w:proofErr w:type="spellStart"/>
      <w:r w:rsidRPr="00343202">
        <w:rPr>
          <w:bCs/>
          <w:sz w:val="23"/>
          <w:szCs w:val="23"/>
        </w:rPr>
        <w:t>teamleaders</w:t>
      </w:r>
      <w:proofErr w:type="spellEnd"/>
      <w:r>
        <w:rPr>
          <w:bCs/>
          <w:sz w:val="23"/>
          <w:szCs w:val="23"/>
        </w:rPr>
        <w:t>” etc.</w:t>
      </w:r>
      <w:r w:rsidRPr="00AF68D2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 xml:space="preserve">managers </w:t>
      </w:r>
      <w:r>
        <w:rPr>
          <w:bCs/>
          <w:sz w:val="23"/>
          <w:szCs w:val="23"/>
        </w:rPr>
        <w:t xml:space="preserve">at </w:t>
      </w:r>
      <w:r w:rsidRPr="00AF68D2">
        <w:rPr>
          <w:bCs/>
          <w:sz w:val="23"/>
          <w:szCs w:val="23"/>
        </w:rPr>
        <w:t>a tactical level</w:t>
      </w:r>
      <w:r>
        <w:rPr>
          <w:bCs/>
          <w:sz w:val="23"/>
          <w:szCs w:val="23"/>
        </w:rPr>
        <w:t>)</w:t>
      </w:r>
      <w:del w:id="14" w:author="Halttunen Mika" w:date="2019-09-25T11:04:00Z">
        <w:r w:rsidRPr="00AF68D2" w:rsidDel="00B20C87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 xml:space="preserve"> - </w:t>
      </w:r>
      <w:r w:rsidRPr="00AF68D2">
        <w:rPr>
          <w:bCs/>
          <w:sz w:val="23"/>
          <w:szCs w:val="23"/>
        </w:rPr>
        <w:t xml:space="preserve">or even to </w:t>
      </w:r>
      <w:del w:id="15" w:author="Halttunen Mika" w:date="2019-09-25T11:16:00Z">
        <w:r w:rsidDel="00B25CAE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 xml:space="preserve">a “manager”, “head of VTS” etc </w:t>
      </w:r>
      <w:del w:id="16" w:author="Halttunen Mika" w:date="2019-09-25T11:16:00Z">
        <w:r w:rsidDel="00FF538E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>(</w:t>
      </w:r>
      <w:r w:rsidRPr="00AF68D2">
        <w:rPr>
          <w:bCs/>
          <w:sz w:val="23"/>
          <w:szCs w:val="23"/>
        </w:rPr>
        <w:t>managers on a strategic level</w:t>
      </w:r>
      <w:r>
        <w:rPr>
          <w:bCs/>
          <w:sz w:val="23"/>
          <w:szCs w:val="23"/>
        </w:rPr>
        <w:t>)</w:t>
      </w:r>
      <w:r w:rsidRPr="00AF68D2">
        <w:rPr>
          <w:bCs/>
          <w:sz w:val="23"/>
          <w:szCs w:val="23"/>
        </w:rPr>
        <w:t>.</w:t>
      </w:r>
      <w:r w:rsidRPr="00803435">
        <w:rPr>
          <w:bCs/>
          <w:sz w:val="23"/>
          <w:szCs w:val="23"/>
        </w:rPr>
        <w:t xml:space="preserve"> </w:t>
      </w:r>
      <w:del w:id="17" w:author="fabrizio" w:date="2018-10-03T09:36:00Z">
        <w:r w:rsidRPr="00AF68D2" w:rsidDel="00505D74">
          <w:rPr>
            <w:bCs/>
            <w:sz w:val="23"/>
            <w:szCs w:val="23"/>
          </w:rPr>
          <w:delText xml:space="preserve">As soon as someone carries out one of these tasks </w:delText>
        </w:r>
        <w:r w:rsidDel="00505D74">
          <w:rPr>
            <w:bCs/>
            <w:sz w:val="23"/>
            <w:szCs w:val="23"/>
          </w:rPr>
          <w:delText>it should be investigated through this Guideline whether training is needed for this task.</w:delText>
        </w:r>
      </w:del>
    </w:p>
    <w:p w14:paraId="417EE0B2" w14:textId="77777777" w:rsidR="00803435" w:rsidRDefault="00803435">
      <w:pPr>
        <w:pStyle w:val="Default"/>
        <w:ind w:left="1560"/>
        <w:jc w:val="both"/>
        <w:rPr>
          <w:bCs/>
          <w:sz w:val="23"/>
          <w:szCs w:val="23"/>
        </w:rPr>
        <w:pPrChange w:id="18" w:author="Halttunen Mika" w:date="2019-09-25T11:03:00Z">
          <w:pPr>
            <w:pStyle w:val="Default"/>
            <w:jc w:val="both"/>
          </w:pPr>
        </w:pPrChange>
      </w:pPr>
    </w:p>
    <w:p w14:paraId="3B7EE455" w14:textId="77777777" w:rsidR="00E74414" w:rsidRPr="00197841" w:rsidRDefault="00E74414" w:rsidP="00E74414">
      <w:pPr>
        <w:ind w:left="1560" w:hanging="1560"/>
      </w:pPr>
    </w:p>
    <w:p w14:paraId="0E0A584A" w14:textId="77777777" w:rsidR="00E74414" w:rsidRPr="00197841" w:rsidRDefault="00E74414" w:rsidP="00E74414">
      <w:pPr>
        <w:ind w:left="1560" w:hanging="1560"/>
      </w:pPr>
      <w:r w:rsidRPr="00197841">
        <w:rPr>
          <w:b/>
        </w:rPr>
        <w:t>AIM</w:t>
      </w:r>
      <w:r w:rsidRPr="00197841">
        <w:t>:                  The final aim of the questionnaire is to define, for each task, the pertinent training need;</w:t>
      </w:r>
    </w:p>
    <w:p w14:paraId="3DE9C655" w14:textId="77777777" w:rsidR="00E74414" w:rsidRPr="00197841" w:rsidRDefault="00E74414" w:rsidP="00E74414"/>
    <w:p w14:paraId="4C6A6E3D" w14:textId="77777777" w:rsidR="00E74414" w:rsidRPr="00787571" w:rsidRDefault="00E74414" w:rsidP="00E74414">
      <w:pPr>
        <w:ind w:left="1560" w:hanging="1560"/>
        <w:jc w:val="both"/>
        <w:rPr>
          <w:rFonts w:cs="Arial"/>
          <w:bCs/>
          <w:color w:val="000000"/>
          <w:sz w:val="23"/>
          <w:szCs w:val="23"/>
          <w:lang w:eastAsia="en-GB"/>
          <w:rPrChange w:id="19" w:author="fabrizio" w:date="2018-10-03T14:37:00Z">
            <w:rPr>
              <w:rFonts w:ascii="Calibri" w:eastAsia="Times New Roman" w:hAnsi="Calibri"/>
            </w:rPr>
          </w:rPrChange>
        </w:rPr>
      </w:pPr>
      <w:r w:rsidRPr="00197841">
        <w:rPr>
          <w:b/>
        </w:rPr>
        <w:t>METHODOLOGY</w:t>
      </w:r>
      <w:r w:rsidRPr="00197841">
        <w:t xml:space="preserve">: 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0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21" w:author="fabrizio" w:date="2018-10-03T14:37:00Z">
            <w:rPr>
              <w:rFonts w:ascii="Calibri" w:eastAsia="Times New Roman" w:hAnsi="Calibri"/>
              <w:b/>
            </w:rPr>
          </w:rPrChange>
        </w:rPr>
        <w:t>column 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2" w:author="fabrizio" w:date="2018-10-03T14:37:00Z">
            <w:rPr>
              <w:rFonts w:ascii="Calibri" w:eastAsia="Times New Roman" w:hAnsi="Calibri"/>
            </w:rPr>
          </w:rPrChange>
        </w:rPr>
        <w:t xml:space="preserve"> there’s a list of VTS Management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3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4" w:author="fabrizio" w:date="2018-10-03T14:37:00Z">
            <w:rPr>
              <w:rFonts w:ascii="Calibri" w:eastAsia="Times New Roman" w:hAnsi="Calibri"/>
            </w:rPr>
          </w:rPrChange>
        </w:rPr>
        <w:t>es</w:t>
      </w:r>
      <w:del w:id="25" w:author="fabrizio" w:date="2018-10-03T14:38:00Z">
        <w:r w:rsidRPr="00787571" w:rsidDel="00787571">
          <w:rPr>
            <w:rFonts w:cs="Arial"/>
            <w:bCs/>
            <w:color w:val="000000"/>
            <w:sz w:val="23"/>
            <w:szCs w:val="23"/>
            <w:lang w:eastAsia="en-GB"/>
            <w:rPrChange w:id="2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27" w:author="fabrizio" w:date="2018-10-03T14:37:00Z">
            <w:rPr>
              <w:rFonts w:ascii="Calibri" w:eastAsia="Times New Roman" w:hAnsi="Calibri"/>
            </w:rPr>
          </w:rPrChange>
        </w:rPr>
        <w:t>. The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28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29" w:author="fabrizio" w:date="2018-10-03T14:37:00Z">
            <w:rPr>
              <w:rFonts w:ascii="Calibri" w:eastAsia="Times New Roman" w:hAnsi="Calibri"/>
            </w:rPr>
          </w:rPrChange>
        </w:rPr>
        <w:t>es a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0" w:author="fabrizio" w:date="2018-10-03T14:37:00Z">
            <w:rPr>
              <w:rFonts w:ascii="Calibri" w:eastAsia="Times New Roman" w:hAnsi="Calibri"/>
            </w:rPr>
          </w:rPrChange>
        </w:rPr>
        <w:t>re divided into three principal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1" w:author="fabrizio" w:date="2018-10-03T14:37:00Z">
            <w:rPr>
              <w:rFonts w:ascii="Calibri" w:eastAsia="Times New Roman" w:hAnsi="Calibri"/>
            </w:rPr>
          </w:rPrChange>
        </w:rPr>
        <w:t xml:space="preserve"> areas: managerial, operational and communicational;</w:t>
      </w:r>
    </w:p>
    <w:p w14:paraId="2A13FF51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32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3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34" w:author="fabrizio" w:date="2018-10-03T14:37:00Z">
            <w:rPr>
              <w:rFonts w:ascii="Calibri" w:eastAsia="Times New Roman" w:hAnsi="Calibri"/>
              <w:b/>
            </w:rPr>
          </w:rPrChange>
        </w:rPr>
        <w:t>column B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5" w:author="fabrizio" w:date="2018-10-03T14:37:00Z">
            <w:rPr>
              <w:rFonts w:ascii="Calibri" w:eastAsia="Times New Roman" w:hAnsi="Calibri"/>
            </w:rPr>
          </w:rPrChange>
        </w:rPr>
        <w:t xml:space="preserve"> you can sign yes or not if the enlisted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36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37" w:author="fabrizio" w:date="2018-10-03T14:37:00Z">
            <w:rPr>
              <w:rFonts w:ascii="Calibri" w:eastAsia="Times New Roman" w:hAnsi="Calibri"/>
            </w:rPr>
          </w:rPrChange>
        </w:rPr>
        <w:t xml:space="preserve">es are met in your VTS; </w:t>
      </w:r>
    </w:p>
    <w:p w14:paraId="5C368224" w14:textId="12BFC8BA" w:rsidR="00E74414" w:rsidRDefault="00E74414" w:rsidP="00E74414">
      <w:pPr>
        <w:ind w:left="1560"/>
        <w:jc w:val="both"/>
        <w:rPr>
          <w:ins w:id="38" w:author="fabrizio" w:date="2018-10-03T14:39:00Z"/>
          <w:rFonts w:cs="Arial"/>
          <w:bCs/>
          <w:color w:val="000000"/>
          <w:sz w:val="23"/>
          <w:szCs w:val="23"/>
          <w:lang w:eastAsia="en-GB"/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39" w:author="fabrizio" w:date="2018-10-03T14:37:00Z">
            <w:rPr>
              <w:rFonts w:ascii="Calibri" w:eastAsia="Times New Roman" w:hAnsi="Calibri"/>
            </w:rPr>
          </w:rPrChange>
        </w:rPr>
        <w:t xml:space="preserve">In </w:t>
      </w:r>
      <w:r w:rsidRPr="00787571">
        <w:rPr>
          <w:rFonts w:cs="Arial"/>
          <w:b/>
          <w:bCs/>
          <w:color w:val="000000"/>
          <w:sz w:val="23"/>
          <w:szCs w:val="23"/>
          <w:lang w:eastAsia="en-GB"/>
          <w:rPrChange w:id="40" w:author="fabrizio" w:date="2018-10-03T14:37:00Z">
            <w:rPr>
              <w:rFonts w:ascii="Calibri" w:eastAsia="Times New Roman" w:hAnsi="Calibri"/>
              <w:b/>
            </w:rPr>
          </w:rPrChange>
        </w:rPr>
        <w:t>column C</w:t>
      </w:r>
      <w:ins w:id="41" w:author="Halttunen Mika" w:date="2019-09-25T11:01:00Z">
        <w:r w:rsidR="00445704">
          <w:rPr>
            <w:rFonts w:cs="Arial"/>
            <w:bCs/>
            <w:color w:val="000000"/>
            <w:sz w:val="23"/>
            <w:szCs w:val="23"/>
            <w:lang w:eastAsia="en-GB"/>
          </w:rPr>
          <w:t xml:space="preserve"> is space for notes and comments</w:t>
        </w:r>
      </w:ins>
      <w:ins w:id="42" w:author="Halttunen Mika" w:date="2019-09-25T11:02:00Z">
        <w:r w:rsidR="00445704">
          <w:rPr>
            <w:rFonts w:cs="Arial"/>
            <w:bCs/>
            <w:color w:val="000000"/>
            <w:sz w:val="23"/>
            <w:szCs w:val="23"/>
            <w:lang w:eastAsia="en-GB"/>
          </w:rPr>
          <w:t>, for example in cases when tasks are divided with someone within organization.</w:t>
        </w:r>
      </w:ins>
      <w:del w:id="43" w:author="Halttunen Mika" w:date="2019-09-25T11:01:00Z">
        <w:r w:rsidRPr="00787571" w:rsidDel="00445704">
          <w:rPr>
            <w:rFonts w:cs="Arial"/>
            <w:bCs/>
            <w:color w:val="000000"/>
            <w:sz w:val="23"/>
            <w:szCs w:val="23"/>
            <w:lang w:eastAsia="en-GB"/>
            <w:rPrChange w:id="44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there are </w:delText>
        </w:r>
      </w:del>
      <w:del w:id="45" w:author="Halttunen Mika" w:date="2019-09-25T10:57:00Z">
        <w:r w:rsidRPr="00787571" w:rsidDel="00567592">
          <w:rPr>
            <w:rFonts w:cs="Arial"/>
            <w:bCs/>
            <w:color w:val="000000"/>
            <w:sz w:val="23"/>
            <w:szCs w:val="23"/>
            <w:lang w:eastAsia="en-GB"/>
            <w:rPrChange w:id="46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del w:id="47" w:author="Halttunen Mika" w:date="2019-09-25T11:01:00Z">
        <w:r w:rsidRPr="00787571" w:rsidDel="00445704">
          <w:rPr>
            <w:rFonts w:cs="Arial"/>
            <w:bCs/>
            <w:color w:val="000000"/>
            <w:sz w:val="23"/>
            <w:szCs w:val="23"/>
            <w:lang w:eastAsia="en-GB"/>
            <w:rPrChange w:id="48" w:author="fabrizio" w:date="2018-10-03T14:37:00Z">
              <w:rPr>
                <w:rFonts w:ascii="Calibri" w:eastAsia="Times New Roman" w:hAnsi="Calibri"/>
              </w:rPr>
            </w:rPrChange>
          </w:rPr>
          <w:delText>specific activities related to the competencies indicated in column A .</w:delText>
        </w:r>
      </w:del>
    </w:p>
    <w:p w14:paraId="322B965D" w14:textId="084F90B6" w:rsidR="00787571" w:rsidRPr="00787571" w:rsidDel="00445704" w:rsidRDefault="00787571" w:rsidP="00E74414">
      <w:pPr>
        <w:ind w:left="1560"/>
        <w:jc w:val="both"/>
        <w:rPr>
          <w:del w:id="49" w:author="Halttunen Mika" w:date="2019-09-25T11:02:00Z"/>
          <w:rFonts w:cs="Arial"/>
          <w:bCs/>
          <w:color w:val="000000"/>
          <w:sz w:val="23"/>
          <w:szCs w:val="23"/>
          <w:lang w:eastAsia="en-GB"/>
          <w:rPrChange w:id="50" w:author="fabrizio" w:date="2018-10-03T14:37:00Z">
            <w:rPr>
              <w:del w:id="51" w:author="Halttunen Mika" w:date="2019-09-25T11:02:00Z"/>
              <w:rFonts w:ascii="Calibri" w:eastAsia="Times New Roman" w:hAnsi="Calibri"/>
            </w:rPr>
          </w:rPrChange>
        </w:rPr>
      </w:pPr>
      <w:ins w:id="52" w:author="fabrizio" w:date="2018-10-03T14:39:00Z">
        <w:del w:id="53" w:author="Halttunen Mika" w:date="2019-09-25T11:02:00Z">
          <w:r w:rsidDel="00445704">
            <w:rPr>
              <w:rFonts w:cs="Arial"/>
              <w:bCs/>
              <w:color w:val="000000"/>
              <w:sz w:val="23"/>
              <w:szCs w:val="23"/>
              <w:lang w:eastAsia="en-GB"/>
            </w:rPr>
            <w:delText>In column D you can sign yes or not if the enlisted activities are met in your VTS</w:delText>
          </w:r>
        </w:del>
      </w:ins>
    </w:p>
    <w:p w14:paraId="4D344E38" w14:textId="77777777" w:rsidR="00E74414" w:rsidRPr="00787571" w:rsidRDefault="00E74414" w:rsidP="00E74414">
      <w:pPr>
        <w:ind w:left="1560"/>
        <w:jc w:val="both"/>
        <w:rPr>
          <w:rFonts w:cs="Arial"/>
          <w:bCs/>
          <w:color w:val="000000"/>
          <w:sz w:val="23"/>
          <w:szCs w:val="23"/>
          <w:lang w:eastAsia="en-GB"/>
          <w:rPrChange w:id="54" w:author="fabrizio" w:date="2018-10-03T14:37:00Z">
            <w:rPr>
              <w:rFonts w:ascii="Calibri" w:eastAsia="Times New Roman" w:hAnsi="Calibri"/>
            </w:rPr>
          </w:rPrChange>
        </w:rPr>
      </w:pPr>
      <w:r w:rsidRPr="00787571">
        <w:rPr>
          <w:rFonts w:cs="Arial"/>
          <w:bCs/>
          <w:color w:val="000000"/>
          <w:sz w:val="23"/>
          <w:szCs w:val="23"/>
          <w:lang w:eastAsia="en-GB"/>
          <w:rPrChange w:id="55" w:author="fabrizio" w:date="2018-10-03T14:37:00Z">
            <w:rPr>
              <w:rFonts w:ascii="Calibri" w:eastAsia="Times New Roman" w:hAnsi="Calibri"/>
            </w:rPr>
          </w:rPrChange>
        </w:rPr>
        <w:t xml:space="preserve">For any 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56" w:author="fabrizio" w:date="2018-10-03T14:37:00Z">
            <w:rPr>
              <w:rFonts w:ascii="Calibri" w:eastAsia="Times New Roman" w:hAnsi="Calibri"/>
            </w:rPr>
          </w:rPrChange>
        </w:rPr>
        <w:t>area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57" w:author="fabrizio" w:date="2018-10-03T14:37:00Z">
            <w:rPr>
              <w:rFonts w:ascii="Calibri" w:eastAsia="Times New Roman" w:hAnsi="Calibri"/>
            </w:rPr>
          </w:rPrChange>
        </w:rPr>
        <w:t xml:space="preserve"> (Managerial, operational, communicational) you can add </w:t>
      </w:r>
      <w:del w:id="58" w:author="Halttunen Mika" w:date="2019-09-25T10:57:00Z">
        <w:r w:rsidRPr="00787571" w:rsidDel="00567592">
          <w:rPr>
            <w:rFonts w:cs="Arial"/>
            <w:bCs/>
            <w:color w:val="000000"/>
            <w:sz w:val="23"/>
            <w:szCs w:val="23"/>
            <w:lang w:eastAsia="en-GB"/>
            <w:rPrChange w:id="59" w:author="fabrizio" w:date="2018-10-03T14:37:00Z">
              <w:rPr>
                <w:rFonts w:ascii="Calibri" w:eastAsia="Times New Roman" w:hAnsi="Calibri"/>
              </w:rPr>
            </w:rPrChange>
          </w:rPr>
          <w:delText xml:space="preserve"> </w:delText>
        </w:r>
      </w:del>
      <w:r w:rsidRPr="00787571">
        <w:rPr>
          <w:rFonts w:cs="Arial"/>
          <w:bCs/>
          <w:color w:val="000000"/>
          <w:sz w:val="23"/>
          <w:szCs w:val="23"/>
          <w:lang w:eastAsia="en-GB"/>
          <w:rPrChange w:id="60" w:author="fabrizio" w:date="2018-10-03T14:37:00Z">
            <w:rPr>
              <w:rFonts w:ascii="Calibri" w:eastAsia="Times New Roman" w:hAnsi="Calibri"/>
            </w:rPr>
          </w:rPrChange>
        </w:rPr>
        <w:t>OTHER competenc</w:t>
      </w:r>
      <w:r w:rsidR="00E617C8" w:rsidRPr="00787571">
        <w:rPr>
          <w:rFonts w:cs="Arial"/>
          <w:bCs/>
          <w:color w:val="000000"/>
          <w:sz w:val="23"/>
          <w:szCs w:val="23"/>
          <w:lang w:eastAsia="en-GB"/>
          <w:rPrChange w:id="61" w:author="fabrizio" w:date="2018-10-03T14:37:00Z">
            <w:rPr>
              <w:rFonts w:ascii="Calibri" w:eastAsia="Times New Roman" w:hAnsi="Calibri"/>
            </w:rPr>
          </w:rPrChange>
        </w:rPr>
        <w:t>i</w:t>
      </w:r>
      <w:r w:rsidRPr="00787571">
        <w:rPr>
          <w:rFonts w:cs="Arial"/>
          <w:bCs/>
          <w:color w:val="000000"/>
          <w:sz w:val="23"/>
          <w:szCs w:val="23"/>
          <w:lang w:eastAsia="en-GB"/>
          <w:rPrChange w:id="62" w:author="fabrizio" w:date="2018-10-03T14:37:00Z">
            <w:rPr>
              <w:rFonts w:ascii="Calibri" w:eastAsia="Times New Roman" w:hAnsi="Calibri"/>
            </w:rPr>
          </w:rPrChange>
        </w:rPr>
        <w:t>es and activities.</w:t>
      </w:r>
    </w:p>
    <w:p w14:paraId="6AA98B6A" w14:textId="77777777" w:rsidR="00E74414" w:rsidRPr="00197841" w:rsidRDefault="00E74414" w:rsidP="00E74414">
      <w:pPr>
        <w:ind w:left="1560"/>
        <w:jc w:val="both"/>
        <w:rPr>
          <w:rFonts w:ascii="Calibri" w:eastAsia="Times New Roman" w:hAnsi="Calibri"/>
        </w:rPr>
      </w:pPr>
    </w:p>
    <w:tbl>
      <w:tblPr>
        <w:tblStyle w:val="TableGrid"/>
        <w:tblW w:w="10592" w:type="dxa"/>
        <w:tblInd w:w="113" w:type="dxa"/>
        <w:tblLook w:val="04A0" w:firstRow="1" w:lastRow="0" w:firstColumn="1" w:lastColumn="0" w:noHBand="0" w:noVBand="1"/>
      </w:tblPr>
      <w:tblGrid>
        <w:gridCol w:w="2608"/>
        <w:gridCol w:w="1262"/>
        <w:gridCol w:w="131"/>
        <w:gridCol w:w="1247"/>
        <w:gridCol w:w="134"/>
        <w:gridCol w:w="1433"/>
        <w:gridCol w:w="2986"/>
        <w:gridCol w:w="791"/>
      </w:tblGrid>
      <w:tr w:rsidR="00E74414" w:rsidRPr="00310F6E" w:rsidDel="00567592" w14:paraId="6D42C3E5" w14:textId="2BA56AE1" w:rsidTr="00580586">
        <w:trPr>
          <w:gridAfter w:val="1"/>
          <w:wAfter w:w="791" w:type="dxa"/>
          <w:del w:id="63" w:author="Halttunen Mika" w:date="2019-09-25T10:58:00Z"/>
        </w:trPr>
        <w:tc>
          <w:tcPr>
            <w:tcW w:w="2608" w:type="dxa"/>
          </w:tcPr>
          <w:p w14:paraId="05564FE2" w14:textId="14C9C187" w:rsidR="00E74414" w:rsidRPr="00197841" w:rsidDel="00567592" w:rsidRDefault="00E74414" w:rsidP="00BF5B2B">
            <w:pPr>
              <w:jc w:val="center"/>
              <w:rPr>
                <w:del w:id="64" w:author="Halttunen Mika" w:date="2019-09-25T10:58:00Z"/>
                <w:b/>
              </w:rPr>
            </w:pPr>
            <w:del w:id="65" w:author="Halttunen Mika" w:date="2019-09-25T10:58:00Z">
              <w:r w:rsidRPr="00197841" w:rsidDel="00567592">
                <w:rPr>
                  <w:b/>
                </w:rPr>
                <w:delText>A</w:delText>
              </w:r>
            </w:del>
          </w:p>
        </w:tc>
        <w:tc>
          <w:tcPr>
            <w:tcW w:w="2640" w:type="dxa"/>
            <w:gridSpan w:val="3"/>
          </w:tcPr>
          <w:p w14:paraId="5B433391" w14:textId="20B50372" w:rsidR="00E74414" w:rsidRPr="00197841" w:rsidDel="00567592" w:rsidRDefault="00E74414" w:rsidP="00BF5B2B">
            <w:pPr>
              <w:jc w:val="center"/>
              <w:rPr>
                <w:del w:id="66" w:author="Halttunen Mika" w:date="2019-09-25T10:58:00Z"/>
                <w:b/>
              </w:rPr>
            </w:pPr>
            <w:del w:id="67" w:author="Halttunen Mika" w:date="2019-09-25T10:58:00Z">
              <w:r w:rsidRPr="00197841" w:rsidDel="00567592">
                <w:rPr>
                  <w:b/>
                </w:rPr>
                <w:delText>B</w:delText>
              </w:r>
            </w:del>
          </w:p>
        </w:tc>
        <w:tc>
          <w:tcPr>
            <w:tcW w:w="4553" w:type="dxa"/>
            <w:gridSpan w:val="3"/>
          </w:tcPr>
          <w:p w14:paraId="3C1E30CC" w14:textId="6FA51862" w:rsidR="00E74414" w:rsidRPr="00197841" w:rsidDel="00567592" w:rsidRDefault="00E74414" w:rsidP="00BF5B2B">
            <w:pPr>
              <w:jc w:val="center"/>
              <w:rPr>
                <w:del w:id="68" w:author="Halttunen Mika" w:date="2019-09-25T10:58:00Z"/>
                <w:b/>
              </w:rPr>
            </w:pPr>
            <w:del w:id="69" w:author="Halttunen Mika" w:date="2019-09-25T10:58:00Z">
              <w:r w:rsidRPr="00197841" w:rsidDel="00567592">
                <w:rPr>
                  <w:b/>
                </w:rPr>
                <w:delText>C</w:delText>
              </w:r>
            </w:del>
          </w:p>
        </w:tc>
      </w:tr>
      <w:tr w:rsidR="00E74414" w:rsidRPr="00310F6E" w:rsidDel="00567592" w14:paraId="18E10188" w14:textId="640CF526" w:rsidTr="00580586">
        <w:trPr>
          <w:gridAfter w:val="1"/>
          <w:wAfter w:w="791" w:type="dxa"/>
          <w:del w:id="70" w:author="Halttunen Mika" w:date="2019-09-25T10:58:00Z"/>
        </w:trPr>
        <w:tc>
          <w:tcPr>
            <w:tcW w:w="2608" w:type="dxa"/>
          </w:tcPr>
          <w:p w14:paraId="35621477" w14:textId="5A4F1922" w:rsidR="00E74414" w:rsidRPr="00197841" w:rsidDel="00567592" w:rsidRDefault="00E74414" w:rsidP="00BF5B2B">
            <w:pPr>
              <w:rPr>
                <w:del w:id="71" w:author="Halttunen Mika" w:date="2019-09-25T10:58:00Z"/>
              </w:rPr>
            </w:pPr>
            <w:del w:id="72" w:author="Halttunen Mika" w:date="2019-09-25T10:58:00Z">
              <w:r w:rsidRPr="00310F6E" w:rsidDel="00567592">
                <w:rPr>
                  <w:b/>
                </w:rPr>
                <w:delText>Job description,  according to IALA Recommendation V 103</w:delText>
              </w:r>
            </w:del>
          </w:p>
        </w:tc>
        <w:tc>
          <w:tcPr>
            <w:tcW w:w="2640" w:type="dxa"/>
            <w:gridSpan w:val="3"/>
          </w:tcPr>
          <w:p w14:paraId="0EB7DED8" w14:textId="0FA46E02" w:rsidR="00E74414" w:rsidRPr="00197841" w:rsidDel="00567592" w:rsidRDefault="00E74414" w:rsidP="00BF5B2B">
            <w:pPr>
              <w:jc w:val="center"/>
              <w:rPr>
                <w:del w:id="73" w:author="Halttunen Mika" w:date="2019-09-25T10:58:00Z"/>
                <w:b/>
              </w:rPr>
            </w:pPr>
            <w:del w:id="74" w:author="Halttunen Mika" w:date="2019-09-25T10:58:00Z">
              <w:r w:rsidRPr="00197841" w:rsidDel="00567592">
                <w:rPr>
                  <w:b/>
                </w:rPr>
                <w:delText>Agreement/Disagreement</w:delText>
              </w:r>
            </w:del>
          </w:p>
        </w:tc>
        <w:tc>
          <w:tcPr>
            <w:tcW w:w="4553" w:type="dxa"/>
            <w:gridSpan w:val="3"/>
          </w:tcPr>
          <w:p w14:paraId="3EECAE21" w14:textId="1FAA51B3" w:rsidR="00E74414" w:rsidRPr="00197841" w:rsidDel="00567592" w:rsidRDefault="00E74414" w:rsidP="00BF5B2B">
            <w:pPr>
              <w:jc w:val="center"/>
              <w:rPr>
                <w:del w:id="75" w:author="Halttunen Mika" w:date="2019-09-25T10:58:00Z"/>
                <w:b/>
              </w:rPr>
            </w:pPr>
            <w:del w:id="76" w:author="Halttunen Mika" w:date="2019-09-25T10:58:00Z">
              <w:r w:rsidRPr="00197841" w:rsidDel="00567592">
                <w:rPr>
                  <w:b/>
                </w:rPr>
                <w:delText>Note</w:delText>
              </w:r>
            </w:del>
          </w:p>
        </w:tc>
      </w:tr>
      <w:tr w:rsidR="00E74414" w:rsidRPr="00310F6E" w:rsidDel="00567592" w14:paraId="621980CB" w14:textId="08FE5222" w:rsidTr="00580586">
        <w:trPr>
          <w:gridAfter w:val="1"/>
          <w:wAfter w:w="791" w:type="dxa"/>
          <w:del w:id="77" w:author="Halttunen Mika" w:date="2019-09-25T10:58:00Z"/>
        </w:trPr>
        <w:tc>
          <w:tcPr>
            <w:tcW w:w="2608" w:type="dxa"/>
          </w:tcPr>
          <w:p w14:paraId="0B047435" w14:textId="5F528421" w:rsidR="00E74414" w:rsidDel="00567592" w:rsidRDefault="00E74414" w:rsidP="00BF5B2B">
            <w:pPr>
              <w:rPr>
                <w:del w:id="78" w:author="Halttunen Mika" w:date="2019-09-25T10:58:00Z"/>
                <w:b/>
              </w:rPr>
            </w:pPr>
            <w:del w:id="79" w:author="Halttunen Mika" w:date="2019-09-25T10:58:00Z">
              <w:r w:rsidRPr="00310F6E" w:rsidDel="00567592">
                <w:rPr>
                  <w:b/>
                </w:rPr>
                <w:delText>MANAGERIAL COMPETENC</w:delText>
              </w:r>
              <w:r w:rsidR="00E617C8" w:rsidDel="00567592">
                <w:rPr>
                  <w:b/>
                </w:rPr>
                <w:delText>I</w:delText>
              </w:r>
              <w:r w:rsidRPr="00310F6E" w:rsidDel="00567592">
                <w:rPr>
                  <w:b/>
                </w:rPr>
                <w:delText>ES</w:delText>
              </w:r>
            </w:del>
          </w:p>
          <w:p w14:paraId="44EAD8C4" w14:textId="4805C521" w:rsidR="00E74414" w:rsidRPr="00197841" w:rsidDel="00567592" w:rsidRDefault="00E74414" w:rsidP="00BF5B2B">
            <w:pPr>
              <w:rPr>
                <w:del w:id="80" w:author="Halttunen Mika" w:date="2019-09-25T10:58:00Z"/>
                <w:b/>
              </w:rPr>
            </w:pPr>
            <w:del w:id="81" w:author="Halttunen Mika" w:date="2019-09-25T10:58:00Z">
              <w:r w:rsidDel="00567592">
                <w:rPr>
                  <w:rFonts w:cs="Arial"/>
                  <w:color w:val="000000"/>
                </w:rPr>
                <w:delText>(</w:delText>
              </w:r>
              <w:r w:rsidRPr="00197841" w:rsidDel="00567592">
                <w:rPr>
                  <w:rFonts w:cs="Arial"/>
                  <w:color w:val="000000"/>
                </w:rPr>
                <w:delText xml:space="preserve">Managing and co-ordinating financial, technical </w:delText>
              </w:r>
              <w:r w:rsidR="00803435" w:rsidDel="00567592">
                <w:rPr>
                  <w:rFonts w:cs="Arial"/>
                  <w:color w:val="000000"/>
                </w:rPr>
                <w:delText xml:space="preserve">, legal </w:delText>
              </w:r>
              <w:r w:rsidRPr="00197841" w:rsidDel="00567592">
                <w:rPr>
                  <w:rFonts w:cs="Arial"/>
                  <w:color w:val="000000"/>
                </w:rPr>
                <w:delText>and human resources</w:delText>
              </w:r>
              <w:r w:rsidDel="00567592">
                <w:rPr>
                  <w:rFonts w:cs="Arial"/>
                  <w:color w:val="000000"/>
                </w:rPr>
                <w:delText>)</w:delText>
              </w:r>
            </w:del>
          </w:p>
        </w:tc>
        <w:tc>
          <w:tcPr>
            <w:tcW w:w="1393" w:type="dxa"/>
            <w:gridSpan w:val="2"/>
          </w:tcPr>
          <w:p w14:paraId="008AA3EF" w14:textId="5FB8176F" w:rsidR="00E74414" w:rsidRPr="00197841" w:rsidDel="00567592" w:rsidRDefault="00E74414" w:rsidP="00BF5B2B">
            <w:pPr>
              <w:jc w:val="center"/>
              <w:rPr>
                <w:del w:id="82" w:author="Halttunen Mika" w:date="2019-09-25T10:58:00Z"/>
              </w:rPr>
            </w:pPr>
            <w:del w:id="83" w:author="Halttunen Mika" w:date="2019-09-25T10:58:00Z">
              <w:r w:rsidRPr="00197841" w:rsidDel="00567592">
                <w:rPr>
                  <w:b/>
                </w:rPr>
                <w:delText>YES</w:delText>
              </w:r>
            </w:del>
          </w:p>
        </w:tc>
        <w:tc>
          <w:tcPr>
            <w:tcW w:w="1247" w:type="dxa"/>
          </w:tcPr>
          <w:p w14:paraId="61BFBB4C" w14:textId="1267ED62" w:rsidR="00E74414" w:rsidRPr="00197841" w:rsidDel="00567592" w:rsidRDefault="00E74414" w:rsidP="00BF5B2B">
            <w:pPr>
              <w:jc w:val="center"/>
              <w:rPr>
                <w:del w:id="84" w:author="Halttunen Mika" w:date="2019-09-25T10:58:00Z"/>
              </w:rPr>
            </w:pPr>
            <w:del w:id="85" w:author="Halttunen Mika" w:date="2019-09-25T10:58:00Z">
              <w:r w:rsidRPr="00197841" w:rsidDel="00567592">
                <w:rPr>
                  <w:b/>
                </w:rPr>
                <w:delText>NO</w:delText>
              </w:r>
            </w:del>
          </w:p>
        </w:tc>
        <w:tc>
          <w:tcPr>
            <w:tcW w:w="4553" w:type="dxa"/>
            <w:gridSpan w:val="3"/>
          </w:tcPr>
          <w:p w14:paraId="13814AA6" w14:textId="380A94E1" w:rsidR="00E74414" w:rsidRPr="00197841" w:rsidDel="00567592" w:rsidRDefault="00E74414" w:rsidP="00BF5B2B">
            <w:pPr>
              <w:rPr>
                <w:del w:id="86" w:author="Halttunen Mika" w:date="2019-09-25T10:58:00Z"/>
              </w:rPr>
            </w:pPr>
          </w:p>
        </w:tc>
      </w:tr>
      <w:tr w:rsidR="00E74414" w:rsidRPr="00310F6E" w:rsidDel="00567592" w14:paraId="4B996731" w14:textId="5817EDE0" w:rsidTr="00580586">
        <w:trPr>
          <w:gridAfter w:val="1"/>
          <w:wAfter w:w="791" w:type="dxa"/>
          <w:del w:id="87" w:author="Halttunen Mika" w:date="2019-09-25T10:58:00Z"/>
        </w:trPr>
        <w:tc>
          <w:tcPr>
            <w:tcW w:w="2608" w:type="dxa"/>
          </w:tcPr>
          <w:p w14:paraId="076ED852" w14:textId="1778FB1C" w:rsidR="00E74414" w:rsidRPr="00197841" w:rsidDel="00567592" w:rsidRDefault="00E74414" w:rsidP="00BF5B2B">
            <w:pPr>
              <w:jc w:val="both"/>
              <w:rPr>
                <w:del w:id="88" w:author="Halttunen Mika" w:date="2019-09-25T10:58:00Z"/>
              </w:rPr>
            </w:pPr>
            <w:del w:id="8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the aims and objectives of the VTS are met at all times</w:delText>
              </w:r>
            </w:del>
          </w:p>
        </w:tc>
        <w:tc>
          <w:tcPr>
            <w:tcW w:w="1393" w:type="dxa"/>
            <w:gridSpan w:val="2"/>
          </w:tcPr>
          <w:p w14:paraId="426D7CD5" w14:textId="7800058D" w:rsidR="00E74414" w:rsidRPr="00197841" w:rsidDel="00567592" w:rsidRDefault="00E74414" w:rsidP="00BF5B2B">
            <w:pPr>
              <w:rPr>
                <w:del w:id="90" w:author="Halttunen Mika" w:date="2019-09-25T10:58:00Z"/>
              </w:rPr>
            </w:pPr>
            <w:del w:id="91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7D5AD64F" w14:textId="33E1D953" w:rsidR="00E74414" w:rsidRPr="00197841" w:rsidDel="00567592" w:rsidRDefault="00E74414" w:rsidP="00BF5B2B">
            <w:pPr>
              <w:rPr>
                <w:del w:id="9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20DC9A39" w14:textId="79F62BF3" w:rsidR="00E74414" w:rsidDel="00567592" w:rsidRDefault="00E74414" w:rsidP="00BF5B2B">
            <w:pPr>
              <w:rPr>
                <w:del w:id="93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94" w:author="Halttunen Mika" w:date="2019-09-25T10:58:00Z">
              <w:r w:rsidRPr="00197841" w:rsidDel="00567592">
                <w:delText>(example)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A154A8F" w14:textId="6562B630" w:rsidR="00E74414" w:rsidDel="00567592" w:rsidRDefault="00E74414" w:rsidP="00BF5B2B">
            <w:pPr>
              <w:rPr>
                <w:del w:id="95" w:author="Halttunen Mika" w:date="2019-09-25T10:58:00Z"/>
              </w:rPr>
            </w:pPr>
            <w:del w:id="9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scheduling and rostering </w:delText>
              </w:r>
            </w:del>
          </w:p>
          <w:p w14:paraId="2DDA1F3A" w14:textId="16F4315F" w:rsidR="00E74414" w:rsidRPr="00197841" w:rsidDel="00567592" w:rsidRDefault="00E74414" w:rsidP="00BF5B2B">
            <w:pPr>
              <w:rPr>
                <w:del w:id="97" w:author="Halttunen Mika" w:date="2019-09-25T10:58:00Z"/>
              </w:rPr>
            </w:pPr>
          </w:p>
          <w:p w14:paraId="23ECAE4B" w14:textId="46E857E3" w:rsidR="00E74414" w:rsidDel="00567592" w:rsidRDefault="00E74414" w:rsidP="00BF5B2B">
            <w:pPr>
              <w:spacing w:before="100" w:beforeAutospacing="1"/>
              <w:rPr>
                <w:del w:id="9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99" w:author="Halttunen Mika" w:date="2019-09-25T10:58:00Z">
              <w:r w:rsidRPr="00197841" w:rsidDel="00567592">
                <w:delText>Provide periodical internal audit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9E72BE4" w14:textId="0C1C89A2" w:rsidR="00E74414" w:rsidDel="00567592" w:rsidRDefault="00E3787F" w:rsidP="00BF5B2B">
            <w:pPr>
              <w:spacing w:before="100" w:beforeAutospacing="1"/>
              <w:rPr>
                <w:del w:id="10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01" w:author="Halttunen Mika" w:date="2019-09-25T10:58:00Z">
              <w:r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Implement 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>security policy</w:delText>
              </w:r>
            </w:del>
          </w:p>
          <w:p w14:paraId="448BAFF5" w14:textId="3DD8D0DC" w:rsidR="00E74414" w:rsidDel="00567592" w:rsidRDefault="00E74414">
            <w:pPr>
              <w:spacing w:before="100" w:beforeAutospacing="1"/>
              <w:rPr>
                <w:del w:id="102" w:author="Halttunen Mika" w:date="2019-09-25T10:58:00Z"/>
              </w:rPr>
              <w:pPrChange w:id="103" w:author="Halttunen Mika" w:date="2019-09-25T10:58:00Z">
                <w:pPr/>
              </w:pPrChange>
            </w:pPr>
          </w:p>
          <w:p w14:paraId="3DEA1395" w14:textId="06DFE7B1" w:rsidR="00E74414" w:rsidDel="00567592" w:rsidRDefault="00E3787F" w:rsidP="00BF5B2B">
            <w:pPr>
              <w:spacing w:before="100" w:beforeAutospacing="1"/>
              <w:rPr>
                <w:del w:id="10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05" w:author="Halttunen Mika" w:date="2019-09-25T10:58:00Z">
              <w:r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>Implement, monitor and evaluate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port </w:delText>
              </w:r>
              <w:r w:rsidR="00E74414" w:rsidRPr="00E3787F" w:rsidDel="00567592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strategies</w:delText>
              </w:r>
            </w:del>
          </w:p>
          <w:p w14:paraId="57FE2334" w14:textId="56C82A9F" w:rsidR="00E74414" w:rsidRPr="00197841" w:rsidDel="00567592" w:rsidRDefault="00E74414" w:rsidP="00BF5B2B">
            <w:pPr>
              <w:rPr>
                <w:del w:id="106" w:author="Halttunen Mika" w:date="2019-09-25T10:58:00Z"/>
              </w:rPr>
            </w:pPr>
          </w:p>
        </w:tc>
      </w:tr>
      <w:tr w:rsidR="00E74414" w:rsidRPr="00310F6E" w:rsidDel="00567592" w14:paraId="02549D8E" w14:textId="5FACE257" w:rsidTr="00580586">
        <w:trPr>
          <w:gridAfter w:val="1"/>
          <w:wAfter w:w="791" w:type="dxa"/>
          <w:del w:id="107" w:author="Halttunen Mika" w:date="2019-09-25T10:58:00Z"/>
        </w:trPr>
        <w:tc>
          <w:tcPr>
            <w:tcW w:w="2608" w:type="dxa"/>
          </w:tcPr>
          <w:p w14:paraId="5718B2D1" w14:textId="0A16DB4E" w:rsidR="00E74414" w:rsidRPr="00197841" w:rsidDel="00567592" w:rsidRDefault="00E74414" w:rsidP="00BF5B2B">
            <w:pPr>
              <w:jc w:val="both"/>
              <w:rPr>
                <w:del w:id="108" w:author="Halttunen Mika" w:date="2019-09-25T10:58:00Z"/>
              </w:rPr>
            </w:pPr>
            <w:del w:id="109" w:author="Halttunen Mika" w:date="2019-09-25T10:58:00Z">
              <w:r w:rsidRPr="00197841" w:rsidDel="00567592">
                <w:rPr>
                  <w:rFonts w:cs="Arial"/>
                  <w:color w:val="000000"/>
                </w:rPr>
                <w:lastRenderedPageBreak/>
                <w:delText>Ensuring that the standards set by the Competent/VTS Authority for operator qualifications and training are met</w:delText>
              </w:r>
            </w:del>
          </w:p>
        </w:tc>
        <w:tc>
          <w:tcPr>
            <w:tcW w:w="1393" w:type="dxa"/>
            <w:gridSpan w:val="2"/>
          </w:tcPr>
          <w:p w14:paraId="6990EAF8" w14:textId="29E804F2" w:rsidR="00E74414" w:rsidRPr="00197841" w:rsidDel="00567592" w:rsidRDefault="00E74414" w:rsidP="00BF5B2B">
            <w:pPr>
              <w:rPr>
                <w:del w:id="110" w:author="Halttunen Mika" w:date="2019-09-25T10:58:00Z"/>
              </w:rPr>
            </w:pPr>
          </w:p>
        </w:tc>
        <w:tc>
          <w:tcPr>
            <w:tcW w:w="1247" w:type="dxa"/>
          </w:tcPr>
          <w:p w14:paraId="77930D46" w14:textId="451287F0" w:rsidR="00E74414" w:rsidRPr="00197841" w:rsidDel="00567592" w:rsidRDefault="00E74414" w:rsidP="00BF5B2B">
            <w:pPr>
              <w:rPr>
                <w:del w:id="111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7126D2" w14:textId="5CFB4ABB" w:rsidR="00E74414" w:rsidDel="00567592" w:rsidRDefault="00E74414" w:rsidP="00BF5B2B">
            <w:pPr>
              <w:spacing w:before="100" w:beforeAutospacing="1"/>
              <w:rPr>
                <w:del w:id="11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Administration of personnel selection procedure (recruitment)</w:delText>
              </w:r>
            </w:del>
          </w:p>
          <w:p w14:paraId="12EB31D0" w14:textId="54FD37B8" w:rsidR="00E74414" w:rsidDel="00567592" w:rsidRDefault="00E617C8" w:rsidP="00BF5B2B">
            <w:pPr>
              <w:spacing w:before="100" w:beforeAutospacing="1"/>
              <w:rPr>
                <w:del w:id="11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Plan and oversee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training cycle</w:delText>
              </w:r>
            </w:del>
          </w:p>
          <w:p w14:paraId="63E2C523" w14:textId="2D2CE30D" w:rsidR="00E74414" w:rsidDel="00567592" w:rsidRDefault="00E74414" w:rsidP="00BF5B2B">
            <w:pPr>
              <w:spacing w:before="100" w:beforeAutospacing="1"/>
              <w:rPr>
                <w:del w:id="11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7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Oversee training results</w:delText>
              </w:r>
            </w:del>
          </w:p>
          <w:p w14:paraId="0DB1C1FC" w14:textId="77A53323" w:rsidR="00E74414" w:rsidDel="00567592" w:rsidRDefault="00E617C8" w:rsidP="00BF5B2B">
            <w:pPr>
              <w:spacing w:before="100" w:beforeAutospacing="1"/>
              <w:rPr>
                <w:del w:id="11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1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the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implementation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of T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eam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esource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M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anagement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-training (statistics, decision making, team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w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ork, leader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ship, communication, stress an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d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fatigue etc)</w:delText>
              </w:r>
            </w:del>
          </w:p>
          <w:p w14:paraId="776B9418" w14:textId="1901E9E6" w:rsidR="00E74414" w:rsidDel="00567592" w:rsidRDefault="00E74414" w:rsidP="00E3787F">
            <w:pPr>
              <w:spacing w:before="100" w:beforeAutospacing="1"/>
              <w:rPr>
                <w:del w:id="120" w:author="Halttunen Mika" w:date="2019-09-25T10:58:00Z"/>
              </w:rPr>
            </w:pPr>
            <w:del w:id="12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that training facilities are operational</w:delText>
              </w:r>
            </w:del>
          </w:p>
          <w:p w14:paraId="751D5BB8" w14:textId="7976DA98" w:rsidR="00E74414" w:rsidRPr="00197841" w:rsidDel="00567592" w:rsidRDefault="00E74414" w:rsidP="00BF5B2B">
            <w:pPr>
              <w:rPr>
                <w:del w:id="122" w:author="Halttunen Mika" w:date="2019-09-25T10:58:00Z"/>
              </w:rPr>
            </w:pPr>
          </w:p>
        </w:tc>
      </w:tr>
      <w:tr w:rsidR="00E74414" w:rsidRPr="00310F6E" w:rsidDel="00567592" w14:paraId="2DB4DE5F" w14:textId="118BD2B8" w:rsidTr="00580586">
        <w:trPr>
          <w:gridAfter w:val="1"/>
          <w:wAfter w:w="791" w:type="dxa"/>
          <w:del w:id="123" w:author="Halttunen Mika" w:date="2019-09-25T10:58:00Z"/>
        </w:trPr>
        <w:tc>
          <w:tcPr>
            <w:tcW w:w="2608" w:type="dxa"/>
          </w:tcPr>
          <w:p w14:paraId="032CFFDF" w14:textId="71E46625" w:rsidR="00E74414" w:rsidRPr="00197841" w:rsidDel="00567592" w:rsidRDefault="00E74414" w:rsidP="00BF5B2B">
            <w:pPr>
              <w:jc w:val="both"/>
              <w:rPr>
                <w:del w:id="124" w:author="Halttunen Mika" w:date="2019-09-25T10:58:00Z"/>
              </w:rPr>
            </w:pPr>
            <w:del w:id="125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the training and certification of VTS personnel are appropriate to the service types being provided</w:delText>
              </w:r>
            </w:del>
          </w:p>
        </w:tc>
        <w:tc>
          <w:tcPr>
            <w:tcW w:w="1393" w:type="dxa"/>
            <w:gridSpan w:val="2"/>
          </w:tcPr>
          <w:p w14:paraId="7060B2BA" w14:textId="622F966C" w:rsidR="00E74414" w:rsidRPr="00197841" w:rsidDel="00567592" w:rsidRDefault="00E74414" w:rsidP="00BF5B2B">
            <w:pPr>
              <w:rPr>
                <w:del w:id="126" w:author="Halttunen Mika" w:date="2019-09-25T10:58:00Z"/>
              </w:rPr>
            </w:pPr>
          </w:p>
        </w:tc>
        <w:tc>
          <w:tcPr>
            <w:tcW w:w="1247" w:type="dxa"/>
          </w:tcPr>
          <w:p w14:paraId="48B57A8F" w14:textId="56AA862C" w:rsidR="00E74414" w:rsidRPr="00197841" w:rsidDel="00567592" w:rsidRDefault="00E74414" w:rsidP="00BF5B2B">
            <w:pPr>
              <w:rPr>
                <w:del w:id="127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752B8EFF" w14:textId="4251AB1B" w:rsidR="00E74414" w:rsidRPr="00197841" w:rsidDel="00567592" w:rsidRDefault="00E74414" w:rsidP="00BF5B2B">
            <w:pPr>
              <w:rPr>
                <w:del w:id="128" w:author="Halttunen Mika" w:date="2019-09-25T10:58:00Z"/>
              </w:rPr>
            </w:pPr>
            <w:del w:id="129" w:author="Halttunen Mika" w:date="2019-09-25T10:58:00Z">
              <w:r w:rsidRPr="00197841" w:rsidDel="00567592">
                <w:delText>(example)</w:delText>
              </w:r>
            </w:del>
          </w:p>
          <w:p w14:paraId="2319BEAE" w14:textId="623B21C8" w:rsidR="00E74414" w:rsidRPr="00197841" w:rsidDel="00567592" w:rsidRDefault="00E74414" w:rsidP="00BF5B2B">
            <w:pPr>
              <w:rPr>
                <w:del w:id="130" w:author="Halttunen Mika" w:date="2019-09-25T10:58:00Z"/>
              </w:rPr>
            </w:pPr>
            <w:del w:id="131" w:author="Halttunen Mika" w:date="2019-09-25T10:58:00Z">
              <w:r w:rsidRPr="00197841" w:rsidDel="00567592">
                <w:delText>Provide annual/periodical assessment</w:delText>
              </w:r>
            </w:del>
          </w:p>
        </w:tc>
      </w:tr>
      <w:tr w:rsidR="00E74414" w:rsidRPr="00310F6E" w:rsidDel="00567592" w14:paraId="0DA91B98" w14:textId="2AB6B222" w:rsidTr="00580586">
        <w:trPr>
          <w:gridAfter w:val="1"/>
          <w:wAfter w:w="791" w:type="dxa"/>
          <w:del w:id="132" w:author="Halttunen Mika" w:date="2019-09-25T10:58:00Z"/>
        </w:trPr>
        <w:tc>
          <w:tcPr>
            <w:tcW w:w="2608" w:type="dxa"/>
          </w:tcPr>
          <w:p w14:paraId="0EC3AF17" w14:textId="256003E4" w:rsidR="00E74414" w:rsidRPr="00197841" w:rsidDel="00567592" w:rsidRDefault="00E74414" w:rsidP="00BF5B2B">
            <w:pPr>
              <w:jc w:val="both"/>
              <w:rPr>
                <w:del w:id="133" w:author="Halttunen Mika" w:date="2019-09-25T10:58:00Z"/>
              </w:rPr>
            </w:pPr>
            <w:del w:id="134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VTS quality standards are maintained</w:delText>
              </w:r>
            </w:del>
          </w:p>
        </w:tc>
        <w:tc>
          <w:tcPr>
            <w:tcW w:w="1393" w:type="dxa"/>
            <w:gridSpan w:val="2"/>
          </w:tcPr>
          <w:p w14:paraId="0420D143" w14:textId="6F81F9CC" w:rsidR="00E74414" w:rsidRPr="00197841" w:rsidDel="00567592" w:rsidRDefault="00E74414" w:rsidP="00BF5B2B">
            <w:pPr>
              <w:rPr>
                <w:del w:id="135" w:author="Halttunen Mika" w:date="2019-09-25T10:58:00Z"/>
              </w:rPr>
            </w:pPr>
          </w:p>
        </w:tc>
        <w:tc>
          <w:tcPr>
            <w:tcW w:w="1247" w:type="dxa"/>
          </w:tcPr>
          <w:p w14:paraId="7A08AAE3" w14:textId="6858FB3F" w:rsidR="00E74414" w:rsidRPr="00197841" w:rsidDel="00567592" w:rsidRDefault="00E74414" w:rsidP="00BF5B2B">
            <w:pPr>
              <w:rPr>
                <w:del w:id="13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990C578" w14:textId="288E8208" w:rsidR="00E74414" w:rsidDel="00567592" w:rsidRDefault="00E74414" w:rsidP="00BF5B2B">
            <w:pPr>
              <w:spacing w:before="100" w:beforeAutospacing="1" w:after="24"/>
              <w:rPr>
                <w:del w:id="13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3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Develop, implement and re-apply quality system</w:delText>
              </w:r>
            </w:del>
          </w:p>
          <w:p w14:paraId="01F461F1" w14:textId="67C56C00" w:rsidR="001B4D16" w:rsidDel="00567592" w:rsidRDefault="00E3787F" w:rsidP="00BF5B2B">
            <w:pPr>
              <w:spacing w:before="100" w:beforeAutospacing="1" w:after="24"/>
              <w:rPr>
                <w:del w:id="13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4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Evaluate r</w:delText>
              </w:r>
              <w:r w:rsidR="001B4D16" w:rsidDel="00567592">
                <w:rPr>
                  <w:rFonts w:cs="Arial"/>
                  <w:color w:val="222222"/>
                  <w:sz w:val="21"/>
                  <w:szCs w:val="21"/>
                </w:rPr>
                <w:delText>isk analysis</w:delText>
              </w:r>
              <w:r w:rsidR="00E617C8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175E09C2" w14:textId="1BCD36A9" w:rsidR="00E74414" w:rsidRPr="0000591F" w:rsidDel="00567592" w:rsidRDefault="00E74414" w:rsidP="00BF5B2B">
            <w:pPr>
              <w:rPr>
                <w:del w:id="141" w:author="Halttunen Mika" w:date="2019-09-25T10:58:00Z"/>
                <w:lang w:val="fr-FR"/>
              </w:rPr>
            </w:pPr>
          </w:p>
        </w:tc>
      </w:tr>
      <w:tr w:rsidR="00E74414" w:rsidRPr="00310F6E" w:rsidDel="00567592" w14:paraId="281121A9" w14:textId="1223D210" w:rsidTr="00580586">
        <w:trPr>
          <w:gridAfter w:val="1"/>
          <w:wAfter w:w="791" w:type="dxa"/>
          <w:del w:id="142" w:author="Halttunen Mika" w:date="2019-09-25T10:58:00Z"/>
        </w:trPr>
        <w:tc>
          <w:tcPr>
            <w:tcW w:w="2608" w:type="dxa"/>
          </w:tcPr>
          <w:p w14:paraId="2B943E9B" w14:textId="7C1D1FD8" w:rsidR="00E74414" w:rsidRPr="00197841" w:rsidDel="00567592" w:rsidRDefault="00E74414" w:rsidP="00BF5B2B">
            <w:pPr>
              <w:jc w:val="both"/>
              <w:rPr>
                <w:del w:id="143" w:author="Halttunen Mika" w:date="2019-09-25T10:58:00Z"/>
                <w:rFonts w:cs="Arial"/>
                <w:color w:val="000000"/>
              </w:rPr>
            </w:pPr>
            <w:del w:id="144" w:author="Halttunen Mika" w:date="2019-09-25T10:58:00Z">
              <w:r w:rsidDel="00567592">
                <w:rPr>
                  <w:rFonts w:cs="Arial"/>
                  <w:color w:val="000000"/>
                </w:rPr>
                <w:delText xml:space="preserve">Ensure security of work environement </w:delText>
              </w:r>
            </w:del>
          </w:p>
        </w:tc>
        <w:tc>
          <w:tcPr>
            <w:tcW w:w="1393" w:type="dxa"/>
            <w:gridSpan w:val="2"/>
          </w:tcPr>
          <w:p w14:paraId="71329679" w14:textId="045B8A13" w:rsidR="00E74414" w:rsidRPr="00197841" w:rsidDel="00567592" w:rsidRDefault="00E74414" w:rsidP="00BF5B2B">
            <w:pPr>
              <w:rPr>
                <w:del w:id="145" w:author="Halttunen Mika" w:date="2019-09-25T10:58:00Z"/>
              </w:rPr>
            </w:pPr>
          </w:p>
        </w:tc>
        <w:tc>
          <w:tcPr>
            <w:tcW w:w="1247" w:type="dxa"/>
          </w:tcPr>
          <w:p w14:paraId="3CC39BD0" w14:textId="46CC9DE5" w:rsidR="00E74414" w:rsidRPr="00197841" w:rsidDel="00567592" w:rsidRDefault="00E74414" w:rsidP="00BF5B2B">
            <w:pPr>
              <w:rPr>
                <w:del w:id="14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3D5E25" w14:textId="020EBDBE" w:rsidR="00E74414" w:rsidDel="00567592" w:rsidRDefault="00EB4517" w:rsidP="00BF5B2B">
            <w:pPr>
              <w:spacing w:before="100" w:beforeAutospacing="1"/>
              <w:rPr>
                <w:del w:id="14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4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Implement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external aggression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protocol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48517447" w14:textId="6A249426" w:rsidR="00E74414" w:rsidDel="00567592" w:rsidRDefault="00EB4517" w:rsidP="00BF5B2B">
            <w:pPr>
              <w:spacing w:before="100" w:beforeAutospacing="1"/>
              <w:rPr>
                <w:del w:id="1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Implement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drugs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,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harassment 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and </w:delText>
              </w:r>
              <w:r w:rsidR="00E3787F" w:rsidDel="00567592">
                <w:rPr>
                  <w:rFonts w:cs="Arial"/>
                  <w:color w:val="222222"/>
                  <w:sz w:val="21"/>
                  <w:szCs w:val="21"/>
                </w:rPr>
                <w:delText>alcohol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policy</w:delText>
              </w:r>
            </w:del>
          </w:p>
          <w:p w14:paraId="77E6A287" w14:textId="18546C1F" w:rsidR="00E74414" w:rsidDel="00567592" w:rsidRDefault="00E74414" w:rsidP="00BF5B2B">
            <w:pPr>
              <w:rPr>
                <w:del w:id="151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65F613F8" w14:textId="7F17477E" w:rsidR="00E74414" w:rsidDel="00567592" w:rsidRDefault="00E74414" w:rsidP="00BF5B2B">
            <w:pPr>
              <w:rPr>
                <w:del w:id="15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Execut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e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and implement privacy policy</w:delText>
              </w:r>
            </w:del>
          </w:p>
          <w:p w14:paraId="2C6905E9" w14:textId="1F976A55" w:rsidR="00E74414" w:rsidDel="00567592" w:rsidRDefault="00E74414" w:rsidP="00BF5B2B">
            <w:pPr>
              <w:spacing w:before="100" w:beforeAutospacing="1" w:after="24"/>
              <w:rPr>
                <w:del w:id="15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Purchase new equipment</w:delText>
              </w:r>
            </w:del>
          </w:p>
          <w:p w14:paraId="541475F0" w14:textId="0ED706F7" w:rsidR="00E74414" w:rsidDel="00567592" w:rsidRDefault="00E74414" w:rsidP="00BF5B2B">
            <w:pPr>
              <w:rPr>
                <w:del w:id="156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2FFD5E2B" w14:textId="684C0D9B" w:rsidR="00E74414" w:rsidDel="00567592" w:rsidRDefault="00E74414" w:rsidP="00BF5B2B">
            <w:pPr>
              <w:rPr>
                <w:del w:id="157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5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Negotiate equipment 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maintenance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contracts with supplier in cooperation with </w:delText>
              </w:r>
              <w:r w:rsidR="00EB4517" w:rsidDel="00567592">
                <w:rPr>
                  <w:rFonts w:cs="Arial"/>
                  <w:color w:val="222222"/>
                  <w:sz w:val="21"/>
                  <w:szCs w:val="21"/>
                </w:rPr>
                <w:delText>purchasing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department</w:delText>
              </w:r>
            </w:del>
          </w:p>
          <w:p w14:paraId="26125344" w14:textId="48B2E5B9" w:rsidR="007C5CE7" w:rsidDel="00567592" w:rsidRDefault="007C5CE7">
            <w:pPr>
              <w:rPr>
                <w:del w:id="159" w:author="Halttunen Mika" w:date="2019-09-25T10:58:00Z"/>
                <w:sz w:val="22"/>
                <w:lang w:eastAsia="en-US"/>
              </w:rPr>
            </w:pPr>
          </w:p>
        </w:tc>
      </w:tr>
      <w:tr w:rsidR="00E74414" w:rsidRPr="00310F6E" w:rsidDel="00567592" w14:paraId="21C9AE14" w14:textId="340D2475" w:rsidTr="00580586">
        <w:trPr>
          <w:gridAfter w:val="1"/>
          <w:wAfter w:w="791" w:type="dxa"/>
          <w:del w:id="160" w:author="Halttunen Mika" w:date="2019-09-25T10:58:00Z"/>
        </w:trPr>
        <w:tc>
          <w:tcPr>
            <w:tcW w:w="2608" w:type="dxa"/>
          </w:tcPr>
          <w:p w14:paraId="34450E96" w14:textId="5265997D" w:rsidR="00E74414" w:rsidRPr="00EB4517" w:rsidDel="00567592" w:rsidRDefault="00E74414" w:rsidP="00BF5B2B">
            <w:pPr>
              <w:jc w:val="both"/>
              <w:rPr>
                <w:del w:id="161" w:author="Halttunen Mika" w:date="2019-09-25T10:58:00Z"/>
                <w:highlight w:val="cyan"/>
              </w:rPr>
            </w:pPr>
            <w:del w:id="162" w:author="Halttunen Mika" w:date="2019-09-25T10:58:00Z">
              <w:r w:rsidRPr="00EB4517" w:rsidDel="00567592">
                <w:rPr>
                  <w:rFonts w:cs="Arial"/>
                  <w:color w:val="000000"/>
                  <w:highlight w:val="cyan"/>
                </w:rPr>
                <w:delText>Maintaining awareness of continuing development for the VTS centre(</w:delText>
              </w:r>
              <w:commentRangeStart w:id="163"/>
              <w:r w:rsidRPr="00EB4517" w:rsidDel="00567592">
                <w:rPr>
                  <w:rFonts w:cs="Arial"/>
                  <w:color w:val="000000"/>
                  <w:highlight w:val="cyan"/>
                </w:rPr>
                <w:delText>s</w:delText>
              </w:r>
              <w:commentRangeEnd w:id="163"/>
              <w:r w:rsidR="00EB4517" w:rsidDel="00567592">
                <w:rPr>
                  <w:rStyle w:val="CommentReference"/>
                  <w:lang w:eastAsia="en-US"/>
                </w:rPr>
                <w:commentReference w:id="163"/>
              </w:r>
              <w:r w:rsidRPr="00EB4517" w:rsidDel="00567592">
                <w:rPr>
                  <w:rFonts w:cs="Arial"/>
                  <w:color w:val="000000"/>
                  <w:highlight w:val="cyan"/>
                </w:rPr>
                <w:delText>)</w:delText>
              </w:r>
            </w:del>
          </w:p>
        </w:tc>
        <w:tc>
          <w:tcPr>
            <w:tcW w:w="1393" w:type="dxa"/>
            <w:gridSpan w:val="2"/>
          </w:tcPr>
          <w:p w14:paraId="584D6130" w14:textId="1EBE3FF1" w:rsidR="00E74414" w:rsidRPr="00EB4517" w:rsidDel="00567592" w:rsidRDefault="00E74414" w:rsidP="00BF5B2B">
            <w:pPr>
              <w:rPr>
                <w:del w:id="164" w:author="Halttunen Mika" w:date="2019-09-25T10:58:00Z"/>
                <w:highlight w:val="cyan"/>
              </w:rPr>
            </w:pPr>
          </w:p>
        </w:tc>
        <w:tc>
          <w:tcPr>
            <w:tcW w:w="1247" w:type="dxa"/>
          </w:tcPr>
          <w:p w14:paraId="2B966054" w14:textId="03A7D586" w:rsidR="00E74414" w:rsidRPr="00EB4517" w:rsidDel="00567592" w:rsidRDefault="00E74414" w:rsidP="00BF5B2B">
            <w:pPr>
              <w:rPr>
                <w:del w:id="165" w:author="Halttunen Mika" w:date="2019-09-25T10:58:00Z"/>
                <w:highlight w:val="cyan"/>
              </w:rPr>
            </w:pPr>
          </w:p>
        </w:tc>
        <w:tc>
          <w:tcPr>
            <w:tcW w:w="4553" w:type="dxa"/>
            <w:gridSpan w:val="3"/>
          </w:tcPr>
          <w:p w14:paraId="42FA53F4" w14:textId="4E57D1F9" w:rsidR="00E74414" w:rsidRPr="00EB4517" w:rsidDel="00567592" w:rsidRDefault="00E617C8" w:rsidP="00BF5B2B">
            <w:pPr>
              <w:spacing w:before="100" w:beforeAutospacing="1"/>
              <w:rPr>
                <w:del w:id="166" w:author="Halttunen Mika" w:date="2019-09-25T10:58:00Z"/>
                <w:rFonts w:cs="Arial"/>
                <w:color w:val="222222"/>
                <w:sz w:val="21"/>
                <w:szCs w:val="21"/>
                <w:highlight w:val="cyan"/>
              </w:rPr>
            </w:pPr>
            <w:del w:id="167" w:author="Halttunen Mika" w:date="2019-09-25T10:58:00Z">
              <w:r w:rsidRPr="00EB4517" w:rsidDel="00567592">
                <w:rPr>
                  <w:highlight w:val="cyan"/>
                </w:rPr>
                <w:delText xml:space="preserve">Maintenance of </w:delText>
              </w:r>
              <w:r w:rsidR="00E74414" w:rsidRPr="00EB4517" w:rsidDel="00567592">
                <w:rPr>
                  <w:highlight w:val="cyan"/>
                </w:rPr>
                <w:delText xml:space="preserve">equipments (planned or </w:delText>
              </w:r>
              <w:commentRangeStart w:id="168"/>
              <w:r w:rsidR="00E74414" w:rsidRPr="00EB4517" w:rsidDel="00567592">
                <w:rPr>
                  <w:highlight w:val="cyan"/>
                </w:rPr>
                <w:delText>unplanned</w:delText>
              </w:r>
              <w:commentRangeEnd w:id="168"/>
              <w:r w:rsidR="00EB4517" w:rsidDel="00567592">
                <w:rPr>
                  <w:rStyle w:val="CommentReference"/>
                  <w:lang w:eastAsia="en-US"/>
                </w:rPr>
                <w:commentReference w:id="168"/>
              </w:r>
              <w:r w:rsidR="00E74414" w:rsidRPr="00EB4517" w:rsidDel="00567592">
                <w:rPr>
                  <w:highlight w:val="cyan"/>
                </w:rPr>
                <w:delText>)</w:delText>
              </w:r>
              <w:r w:rsidR="00E74414" w:rsidRPr="00EB4517" w:rsidDel="00567592">
                <w:rPr>
                  <w:rFonts w:cs="Arial"/>
                  <w:color w:val="222222"/>
                  <w:sz w:val="21"/>
                  <w:szCs w:val="21"/>
                  <w:highlight w:val="cyan"/>
                </w:rPr>
                <w:delText xml:space="preserve"> </w:delText>
              </w:r>
            </w:del>
          </w:p>
          <w:p w14:paraId="18737E87" w14:textId="1A1F0B9C" w:rsidR="00E74414" w:rsidRPr="00EB4517" w:rsidDel="00567592" w:rsidRDefault="00E74414" w:rsidP="00BF5B2B">
            <w:pPr>
              <w:rPr>
                <w:del w:id="169" w:author="Halttunen Mika" w:date="2019-09-25T10:58:00Z"/>
                <w:highlight w:val="cyan"/>
              </w:rPr>
            </w:pPr>
          </w:p>
        </w:tc>
      </w:tr>
      <w:tr w:rsidR="00E74414" w:rsidRPr="00310F6E" w:rsidDel="00567592" w14:paraId="524B6B17" w14:textId="73A2884A" w:rsidTr="00580586">
        <w:trPr>
          <w:gridAfter w:val="1"/>
          <w:wAfter w:w="791" w:type="dxa"/>
          <w:del w:id="170" w:author="Halttunen Mika" w:date="2019-09-25T10:58:00Z"/>
        </w:trPr>
        <w:tc>
          <w:tcPr>
            <w:tcW w:w="2608" w:type="dxa"/>
          </w:tcPr>
          <w:p w14:paraId="5127EF1C" w14:textId="773C6C99" w:rsidR="00E74414" w:rsidDel="00567592" w:rsidRDefault="00E74414" w:rsidP="00BF5B2B">
            <w:pPr>
              <w:jc w:val="both"/>
              <w:rPr>
                <w:del w:id="171" w:author="Halttunen Mika" w:date="2019-09-25T10:58:00Z"/>
                <w:rFonts w:cs="Arial"/>
                <w:color w:val="000000"/>
                <w:highlight w:val="yellow"/>
              </w:rPr>
            </w:pPr>
          </w:p>
          <w:p w14:paraId="040CE7B5" w14:textId="2B202AA3" w:rsidR="00E74414" w:rsidRPr="00197841" w:rsidDel="00567592" w:rsidRDefault="00EB4517" w:rsidP="00BF5B2B">
            <w:pPr>
              <w:jc w:val="both"/>
              <w:rPr>
                <w:del w:id="172" w:author="Halttunen Mika" w:date="2019-09-25T10:58:00Z"/>
                <w:rFonts w:cs="Arial"/>
                <w:color w:val="000000"/>
              </w:rPr>
            </w:pPr>
            <w:del w:id="173" w:author="Halttunen Mika" w:date="2019-09-25T10:58:00Z">
              <w:r w:rsidDel="00567592">
                <w:rPr>
                  <w:rFonts w:cs="Arial"/>
                  <w:color w:val="000000"/>
                  <w:highlight w:val="yellow"/>
                </w:rPr>
                <w:delText>Demonstrate</w:delText>
              </w:r>
              <w:r w:rsidR="00E74414" w:rsidRPr="00B4589A" w:rsidDel="00567592">
                <w:rPr>
                  <w:rFonts w:cs="Arial"/>
                  <w:color w:val="000000"/>
                  <w:highlight w:val="yellow"/>
                </w:rPr>
                <w:delText xml:space="preserve"> leadership</w:delText>
              </w:r>
              <w:r w:rsidR="00E74414" w:rsidDel="00567592">
                <w:rPr>
                  <w:rFonts w:cs="Arial"/>
                  <w:color w:val="000000"/>
                </w:rPr>
                <w:delText xml:space="preserve"> </w:delText>
              </w:r>
              <w:r w:rsidR="00E74414" w:rsidRPr="00B4589A" w:rsidDel="00567592">
                <w:rPr>
                  <w:rFonts w:cs="Arial"/>
                  <w:color w:val="000000"/>
                  <w:highlight w:val="yellow"/>
                </w:rPr>
                <w:delText>in the management of human resources</w:delText>
              </w:r>
            </w:del>
          </w:p>
        </w:tc>
        <w:tc>
          <w:tcPr>
            <w:tcW w:w="1393" w:type="dxa"/>
            <w:gridSpan w:val="2"/>
          </w:tcPr>
          <w:p w14:paraId="7E21B8C2" w14:textId="0C1082C3" w:rsidR="00E74414" w:rsidRPr="00197841" w:rsidDel="00567592" w:rsidRDefault="00E74414" w:rsidP="00BF5B2B">
            <w:pPr>
              <w:rPr>
                <w:del w:id="174" w:author="Halttunen Mika" w:date="2019-09-25T10:58:00Z"/>
              </w:rPr>
            </w:pPr>
          </w:p>
        </w:tc>
        <w:tc>
          <w:tcPr>
            <w:tcW w:w="1247" w:type="dxa"/>
          </w:tcPr>
          <w:p w14:paraId="6EB9D88B" w14:textId="70753A9E" w:rsidR="00E74414" w:rsidRPr="00197841" w:rsidDel="00567592" w:rsidRDefault="00E74414" w:rsidP="00BF5B2B">
            <w:pPr>
              <w:rPr>
                <w:del w:id="175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AB54641" w14:textId="6CF50A00" w:rsidR="00E74414" w:rsidDel="00567592" w:rsidRDefault="00E74414" w:rsidP="00BF5B2B">
            <w:pPr>
              <w:spacing w:before="100" w:beforeAutospacing="1"/>
              <w:rPr>
                <w:del w:id="17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77" w:author="Halttunen Mika" w:date="2019-09-25T10:58:00Z">
              <w:r w:rsidDel="00567592"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Team management </w:delText>
              </w:r>
            </w:del>
          </w:p>
          <w:p w14:paraId="47550BE5" w14:textId="458F0DEB" w:rsidR="00E74414" w:rsidDel="00567592" w:rsidRDefault="00E74414" w:rsidP="00BF5B2B">
            <w:pPr>
              <w:spacing w:before="100" w:beforeAutospacing="1"/>
              <w:rPr>
                <w:del w:id="17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7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Conflict management </w:delText>
              </w:r>
            </w:del>
          </w:p>
          <w:p w14:paraId="24B639B1" w14:textId="08240C03" w:rsidR="00E74414" w:rsidDel="00567592" w:rsidRDefault="00E74414" w:rsidP="00BF5B2B">
            <w:pPr>
              <w:spacing w:before="100" w:beforeAutospacing="1"/>
              <w:rPr>
                <w:del w:id="18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Stress management </w:delText>
              </w:r>
            </w:del>
          </w:p>
          <w:p w14:paraId="7DD00B8C" w14:textId="58AB1B5B" w:rsidR="00E74414" w:rsidDel="00567592" w:rsidRDefault="00E74414" w:rsidP="00BF5B2B">
            <w:pPr>
              <w:spacing w:before="100" w:beforeAutospacing="1" w:after="24"/>
              <w:rPr>
                <w:del w:id="18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Organise meetings between VTSO’s</w:delText>
              </w:r>
            </w:del>
          </w:p>
          <w:p w14:paraId="3157E84E" w14:textId="77ABB1AA" w:rsidR="00E74414" w:rsidDel="00567592" w:rsidRDefault="00E74414" w:rsidP="00BF5B2B">
            <w:pPr>
              <w:spacing w:before="100" w:beforeAutospacing="1" w:after="24"/>
              <w:rPr>
                <w:del w:id="18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Communicate and evaluate sick leave policy</w:delText>
              </w:r>
            </w:del>
          </w:p>
          <w:p w14:paraId="1477C84A" w14:textId="10CBC072" w:rsidR="00E74414" w:rsidRPr="00FA7CB2" w:rsidDel="00567592" w:rsidRDefault="00E74414" w:rsidP="00BF5B2B">
            <w:pPr>
              <w:rPr>
                <w:del w:id="186" w:author="Halttunen Mika" w:date="2019-09-25T10:58:00Z"/>
                <w:lang w:val="fr-FR"/>
              </w:rPr>
            </w:pPr>
          </w:p>
        </w:tc>
      </w:tr>
      <w:tr w:rsidR="00E74414" w:rsidRPr="00310F6E" w:rsidDel="00567592" w14:paraId="09651544" w14:textId="6144889F" w:rsidTr="00580586">
        <w:trPr>
          <w:gridAfter w:val="1"/>
          <w:wAfter w:w="791" w:type="dxa"/>
          <w:del w:id="187" w:author="Halttunen Mika" w:date="2019-09-25T10:58:00Z"/>
        </w:trPr>
        <w:tc>
          <w:tcPr>
            <w:tcW w:w="2608" w:type="dxa"/>
          </w:tcPr>
          <w:p w14:paraId="325831A4" w14:textId="79BAA94F" w:rsidR="00E74414" w:rsidDel="00567592" w:rsidRDefault="00E617C8" w:rsidP="00BF5B2B">
            <w:pPr>
              <w:spacing w:before="100" w:beforeAutospacing="1" w:after="24"/>
              <w:rPr>
                <w:del w:id="18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18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Manage financ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ial </w:delText>
              </w:r>
            </w:del>
            <w:ins w:id="190" w:author="fabrizio" w:date="2018-10-02T17:08:00Z">
              <w:del w:id="191" w:author="Halttunen Mika" w:date="2019-09-25T10:58:00Z">
                <w:r w:rsidR="00FA5315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and technical </w:delText>
                </w:r>
              </w:del>
            </w:ins>
            <w:del w:id="192" w:author="Halttunen Mika" w:date="2019-09-25T10:58:00Z"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resources</w:delText>
              </w:r>
            </w:del>
          </w:p>
          <w:p w14:paraId="7C7523B6" w14:textId="08FE33E4" w:rsidR="00E74414" w:rsidRPr="00197841" w:rsidDel="00567592" w:rsidRDefault="00E74414" w:rsidP="00BF5B2B">
            <w:pPr>
              <w:jc w:val="both"/>
              <w:rPr>
                <w:del w:id="193" w:author="Halttunen Mika" w:date="2019-09-25T10:58:00Z"/>
                <w:rFonts w:cs="Arial"/>
                <w:color w:val="000000"/>
              </w:rPr>
            </w:pPr>
          </w:p>
        </w:tc>
        <w:tc>
          <w:tcPr>
            <w:tcW w:w="1393" w:type="dxa"/>
            <w:gridSpan w:val="2"/>
          </w:tcPr>
          <w:p w14:paraId="34E7F3BB" w14:textId="1B196382" w:rsidR="00E74414" w:rsidRPr="00197841" w:rsidDel="00567592" w:rsidRDefault="00E74414" w:rsidP="00BF5B2B">
            <w:pPr>
              <w:rPr>
                <w:del w:id="194" w:author="Halttunen Mika" w:date="2019-09-25T10:58:00Z"/>
              </w:rPr>
            </w:pPr>
          </w:p>
        </w:tc>
        <w:tc>
          <w:tcPr>
            <w:tcW w:w="1247" w:type="dxa"/>
          </w:tcPr>
          <w:p w14:paraId="417E1517" w14:textId="380B361D" w:rsidR="00E74414" w:rsidRPr="00197841" w:rsidDel="00567592" w:rsidRDefault="00E74414" w:rsidP="00BF5B2B">
            <w:pPr>
              <w:rPr>
                <w:del w:id="195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1CFBEA20" w14:textId="04D61878" w:rsidR="00E74414" w:rsidDel="00567592" w:rsidRDefault="00E74414" w:rsidP="00BF5B2B">
            <w:pPr>
              <w:tabs>
                <w:tab w:val="left" w:pos="220"/>
              </w:tabs>
              <w:rPr>
                <w:del w:id="196" w:author="Halttunen Mika" w:date="2019-09-25T10:58:00Z"/>
                <w:rFonts w:ascii="Verdana" w:hAnsi="Verdana"/>
              </w:rPr>
            </w:pPr>
            <w:del w:id="197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Evaluate budget for VTS Center running (salaries, </w:delText>
              </w:r>
              <w:r w:rsidDel="00567592">
                <w:rPr>
                  <w:rFonts w:ascii="Verdana" w:hAnsi="Verdana"/>
                </w:rPr>
                <w:delText>electricity, gas, hardware/software maintenance, softwa</w:delText>
              </w:r>
              <w:r w:rsidR="00E617C8" w:rsidDel="00567592">
                <w:rPr>
                  <w:rFonts w:ascii="Verdana" w:hAnsi="Verdana"/>
                </w:rPr>
                <w:delText>re licences, continual professi</w:delText>
              </w:r>
              <w:r w:rsidDel="00567592">
                <w:rPr>
                  <w:rFonts w:ascii="Verdana" w:hAnsi="Verdana"/>
                </w:rPr>
                <w:delText>onal development)</w:delText>
              </w:r>
            </w:del>
          </w:p>
          <w:p w14:paraId="07518E24" w14:textId="247572FC" w:rsidR="00E74414" w:rsidDel="00567592" w:rsidRDefault="00E74414" w:rsidP="00BF5B2B">
            <w:pPr>
              <w:spacing w:before="100" w:beforeAutospacing="1"/>
              <w:rPr>
                <w:del w:id="198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5EC6BD9D" w14:textId="48C8FAA6" w:rsidR="00E74414" w:rsidDel="00567592" w:rsidRDefault="00E74414" w:rsidP="00BF5B2B">
            <w:pPr>
              <w:spacing w:before="100" w:beforeAutospacing="1"/>
              <w:rPr>
                <w:del w:id="199" w:author="Halttunen Mika" w:date="2019-09-25T10:58:00Z"/>
              </w:rPr>
            </w:pPr>
          </w:p>
        </w:tc>
      </w:tr>
      <w:tr w:rsidR="00E74414" w:rsidRPr="00310F6E" w:rsidDel="00567592" w14:paraId="561E5328" w14:textId="4FF36518" w:rsidTr="00580586">
        <w:trPr>
          <w:gridAfter w:val="1"/>
          <w:wAfter w:w="791" w:type="dxa"/>
          <w:del w:id="200" w:author="Halttunen Mika" w:date="2019-09-25T10:58:00Z"/>
        </w:trPr>
        <w:tc>
          <w:tcPr>
            <w:tcW w:w="2608" w:type="dxa"/>
          </w:tcPr>
          <w:p w14:paraId="05ED9465" w14:textId="59CB7610" w:rsidR="00E74414" w:rsidDel="00567592" w:rsidRDefault="00E74414" w:rsidP="00BF5B2B">
            <w:pPr>
              <w:spacing w:before="100" w:beforeAutospacing="1" w:after="24"/>
              <w:rPr>
                <w:del w:id="201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02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lastRenderedPageBreak/>
                <w:delText>Manage technical resources</w:delText>
              </w:r>
            </w:del>
          </w:p>
        </w:tc>
        <w:tc>
          <w:tcPr>
            <w:tcW w:w="1393" w:type="dxa"/>
            <w:gridSpan w:val="2"/>
          </w:tcPr>
          <w:p w14:paraId="06628D22" w14:textId="6D7D26CA" w:rsidR="00E74414" w:rsidRPr="00197841" w:rsidDel="00567592" w:rsidRDefault="00E74414" w:rsidP="00BF5B2B">
            <w:pPr>
              <w:rPr>
                <w:del w:id="203" w:author="Halttunen Mika" w:date="2019-09-25T10:58:00Z"/>
              </w:rPr>
            </w:pPr>
          </w:p>
        </w:tc>
        <w:tc>
          <w:tcPr>
            <w:tcW w:w="1247" w:type="dxa"/>
          </w:tcPr>
          <w:p w14:paraId="0DCD0BCD" w14:textId="7546118F" w:rsidR="00E74414" w:rsidRPr="00197841" w:rsidDel="00567592" w:rsidRDefault="00E74414" w:rsidP="00BF5B2B">
            <w:pPr>
              <w:rPr>
                <w:del w:id="20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0E4A5EAA" w14:textId="2C15809A" w:rsidR="00E74414" w:rsidDel="00567592" w:rsidRDefault="00E617C8" w:rsidP="00BF5B2B">
            <w:pPr>
              <w:spacing w:before="100" w:beforeAutospacing="1"/>
              <w:rPr>
                <w:del w:id="205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0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Negotiate equipment main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tenance contracts with supplier in cooperation with pu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r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>chasing department</w:delText>
              </w:r>
            </w:del>
          </w:p>
        </w:tc>
      </w:tr>
      <w:tr w:rsidR="00E74414" w:rsidRPr="00310F6E" w:rsidDel="00567592" w14:paraId="4B8128F3" w14:textId="15DF573C" w:rsidTr="00580586">
        <w:trPr>
          <w:gridAfter w:val="1"/>
          <w:wAfter w:w="791" w:type="dxa"/>
          <w:del w:id="207" w:author="Halttunen Mika" w:date="2019-09-25T10:58:00Z"/>
        </w:trPr>
        <w:tc>
          <w:tcPr>
            <w:tcW w:w="2608" w:type="dxa"/>
          </w:tcPr>
          <w:p w14:paraId="64691699" w14:textId="32122960" w:rsidR="00E74414" w:rsidRPr="00197841" w:rsidDel="00567592" w:rsidRDefault="00E74414" w:rsidP="00BF5B2B">
            <w:pPr>
              <w:jc w:val="center"/>
              <w:rPr>
                <w:del w:id="208" w:author="Halttunen Mika" w:date="2019-09-25T10:58:00Z"/>
                <w:rFonts w:cs="Arial"/>
                <w:color w:val="000000"/>
              </w:rPr>
            </w:pPr>
            <w:del w:id="20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2E94C918" w14:textId="4BFB37FE" w:rsidR="00E74414" w:rsidRPr="00197841" w:rsidDel="00567592" w:rsidRDefault="00E74414" w:rsidP="00BF5B2B">
            <w:pPr>
              <w:jc w:val="center"/>
              <w:rPr>
                <w:del w:id="210" w:author="Halttunen Mika" w:date="2019-09-25T10:58:00Z"/>
                <w:rFonts w:cs="Arial"/>
                <w:color w:val="000000"/>
              </w:rPr>
            </w:pPr>
            <w:del w:id="211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1CF36B92" w14:textId="7F9FE303" w:rsidR="00E74414" w:rsidRPr="00197841" w:rsidDel="00567592" w:rsidRDefault="00E74414" w:rsidP="00BF5B2B">
            <w:pPr>
              <w:rPr>
                <w:del w:id="212" w:author="Halttunen Mika" w:date="2019-09-25T10:58:00Z"/>
              </w:rPr>
            </w:pPr>
          </w:p>
        </w:tc>
        <w:tc>
          <w:tcPr>
            <w:tcW w:w="1247" w:type="dxa"/>
          </w:tcPr>
          <w:p w14:paraId="41728F50" w14:textId="33D4DED4" w:rsidR="00E74414" w:rsidRPr="00197841" w:rsidDel="00567592" w:rsidRDefault="00E74414" w:rsidP="00BF5B2B">
            <w:pPr>
              <w:rPr>
                <w:del w:id="21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2F0D0A5" w14:textId="087544DC" w:rsidR="00E74414" w:rsidRPr="00197841" w:rsidDel="00567592" w:rsidRDefault="00E74414" w:rsidP="00BF5B2B">
            <w:pPr>
              <w:rPr>
                <w:del w:id="214" w:author="Halttunen Mika" w:date="2019-09-25T10:58:00Z"/>
              </w:rPr>
            </w:pPr>
          </w:p>
        </w:tc>
      </w:tr>
      <w:tr w:rsidR="00E74414" w:rsidRPr="00310F6E" w:rsidDel="00567592" w14:paraId="1A04F542" w14:textId="57B05D18" w:rsidTr="00580586">
        <w:trPr>
          <w:gridAfter w:val="1"/>
          <w:wAfter w:w="791" w:type="dxa"/>
          <w:del w:id="215" w:author="Halttunen Mika" w:date="2019-09-25T10:58:00Z"/>
        </w:trPr>
        <w:tc>
          <w:tcPr>
            <w:tcW w:w="2608" w:type="dxa"/>
          </w:tcPr>
          <w:p w14:paraId="350CD868" w14:textId="22C3ABE1" w:rsidR="00E74414" w:rsidRPr="00197841" w:rsidDel="00567592" w:rsidRDefault="00E74414" w:rsidP="00BF5B2B">
            <w:pPr>
              <w:rPr>
                <w:del w:id="216" w:author="Halttunen Mika" w:date="2019-09-25T10:58:00Z"/>
                <w:rFonts w:eastAsia="Times New Roman" w:cs="Arial"/>
                <w:b/>
                <w:color w:val="000000"/>
              </w:rPr>
            </w:pPr>
            <w:del w:id="217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48D6D75C" w14:textId="10FFB1A3" w:rsidR="00E74414" w:rsidRPr="00197841" w:rsidDel="00567592" w:rsidRDefault="00E74414" w:rsidP="00BF5B2B">
            <w:pPr>
              <w:jc w:val="center"/>
              <w:rPr>
                <w:del w:id="218" w:author="Halttunen Mika" w:date="2019-09-25T10:58:00Z"/>
                <w:rFonts w:eastAsia="Times New Roman" w:cs="Arial"/>
                <w:i/>
                <w:color w:val="000000"/>
              </w:rPr>
            </w:pPr>
            <w:del w:id="219" w:author="Halttunen Mika" w:date="2019-09-25T10:58:00Z">
              <w:r w:rsidRPr="00197841" w:rsidDel="00567592">
                <w:rPr>
                  <w:rFonts w:cs="Arial"/>
                  <w:i/>
                  <w:color w:val="000000"/>
                </w:rPr>
                <w:delText>Ensuring that relevant personnel take place in additional training and seminars</w:delText>
              </w:r>
            </w:del>
          </w:p>
        </w:tc>
        <w:tc>
          <w:tcPr>
            <w:tcW w:w="1393" w:type="dxa"/>
            <w:gridSpan w:val="2"/>
          </w:tcPr>
          <w:p w14:paraId="7510CC7F" w14:textId="2706DA28" w:rsidR="00E74414" w:rsidRPr="00197841" w:rsidDel="00567592" w:rsidRDefault="00E74414" w:rsidP="00BF5B2B">
            <w:pPr>
              <w:rPr>
                <w:del w:id="220" w:author="Halttunen Mika" w:date="2019-09-25T10:58:00Z"/>
              </w:rPr>
            </w:pPr>
            <w:del w:id="221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20820971" w14:textId="4CEBFB9C" w:rsidR="00E74414" w:rsidRPr="00197841" w:rsidDel="00567592" w:rsidRDefault="00E74414" w:rsidP="00BF5B2B">
            <w:pPr>
              <w:rPr>
                <w:del w:id="22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B0FDB5" w14:textId="3A825801" w:rsidR="00E74414" w:rsidRPr="00197841" w:rsidDel="00567592" w:rsidRDefault="00E74414" w:rsidP="00BF5B2B">
            <w:pPr>
              <w:rPr>
                <w:del w:id="223" w:author="Halttunen Mika" w:date="2019-09-25T10:58:00Z"/>
                <w:rFonts w:eastAsia="Times New Roman" w:cs="Arial"/>
                <w:b/>
                <w:color w:val="000000"/>
              </w:rPr>
            </w:pPr>
            <w:del w:id="224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1C01D170" w14:textId="2ECF4391" w:rsidR="00E74414" w:rsidRPr="00197841" w:rsidDel="00567592" w:rsidRDefault="00E74414" w:rsidP="00BF5B2B">
            <w:pPr>
              <w:rPr>
                <w:del w:id="225" w:author="Halttunen Mika" w:date="2019-09-25T10:58:00Z"/>
                <w:rFonts w:eastAsia="Times New Roman" w:cs="Arial"/>
                <w:b/>
                <w:color w:val="000000"/>
              </w:rPr>
            </w:pPr>
            <w:del w:id="226" w:author="Halttunen Mika" w:date="2019-09-25T10:58:00Z">
              <w:r w:rsidRPr="00197841" w:rsidDel="00567592">
                <w:delText>VTSO exchange programme</w:delText>
              </w:r>
            </w:del>
          </w:p>
          <w:p w14:paraId="0CCC7082" w14:textId="605FD662" w:rsidR="00E74414" w:rsidRPr="00197841" w:rsidDel="00567592" w:rsidRDefault="00E74414" w:rsidP="00BF5B2B">
            <w:pPr>
              <w:rPr>
                <w:del w:id="227" w:author="Halttunen Mika" w:date="2019-09-25T10:58:00Z"/>
              </w:rPr>
            </w:pPr>
          </w:p>
        </w:tc>
      </w:tr>
      <w:tr w:rsidR="00E74414" w:rsidRPr="00310F6E" w:rsidDel="00567592" w14:paraId="39FEFC7C" w14:textId="1237BEEC" w:rsidTr="00580586">
        <w:trPr>
          <w:gridAfter w:val="1"/>
          <w:wAfter w:w="791" w:type="dxa"/>
          <w:del w:id="228" w:author="Halttunen Mika" w:date="2019-09-25T10:58:00Z"/>
        </w:trPr>
        <w:tc>
          <w:tcPr>
            <w:tcW w:w="2608" w:type="dxa"/>
          </w:tcPr>
          <w:p w14:paraId="4B41AA23" w14:textId="53C79BFF" w:rsidR="00E74414" w:rsidRPr="00197841" w:rsidDel="00567592" w:rsidRDefault="00E74414" w:rsidP="00BF5B2B">
            <w:pPr>
              <w:rPr>
                <w:del w:id="229" w:author="Halttunen Mika" w:date="2019-09-25T10:58:00Z"/>
                <w:rFonts w:cs="Arial"/>
                <w:b/>
                <w:color w:val="000000"/>
              </w:rPr>
            </w:pPr>
            <w:del w:id="230" w:author="Halttunen Mika" w:date="2019-09-25T10:58:00Z">
              <w:r w:rsidRPr="00197841" w:rsidDel="00567592">
                <w:rPr>
                  <w:rFonts w:cs="Arial"/>
                  <w:b/>
                  <w:color w:val="000000"/>
                </w:rPr>
                <w:delText>OPERATIONAL COMPETENCES</w:delText>
              </w:r>
            </w:del>
          </w:p>
        </w:tc>
        <w:tc>
          <w:tcPr>
            <w:tcW w:w="1393" w:type="dxa"/>
            <w:gridSpan w:val="2"/>
          </w:tcPr>
          <w:p w14:paraId="3128CD4B" w14:textId="2BB87369" w:rsidR="00E74414" w:rsidRPr="00197841" w:rsidDel="00567592" w:rsidRDefault="00E74414" w:rsidP="00BF5B2B">
            <w:pPr>
              <w:rPr>
                <w:del w:id="231" w:author="Halttunen Mika" w:date="2019-09-25T10:58:00Z"/>
              </w:rPr>
            </w:pPr>
          </w:p>
        </w:tc>
        <w:tc>
          <w:tcPr>
            <w:tcW w:w="1247" w:type="dxa"/>
          </w:tcPr>
          <w:p w14:paraId="05588227" w14:textId="5E303A97" w:rsidR="00E74414" w:rsidRPr="00197841" w:rsidDel="00567592" w:rsidRDefault="00E74414" w:rsidP="00BF5B2B">
            <w:pPr>
              <w:rPr>
                <w:del w:id="232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2F85C5B8" w14:textId="7B449C93" w:rsidR="00E74414" w:rsidRPr="00197841" w:rsidDel="00567592" w:rsidRDefault="00E74414" w:rsidP="00BF5B2B">
            <w:pPr>
              <w:rPr>
                <w:del w:id="233" w:author="Halttunen Mika" w:date="2019-09-25T10:58:00Z"/>
              </w:rPr>
            </w:pPr>
          </w:p>
        </w:tc>
      </w:tr>
      <w:tr w:rsidR="00E74414" w:rsidRPr="00310F6E" w:rsidDel="00567592" w14:paraId="52E861D4" w14:textId="3A28E1AF" w:rsidTr="00580586">
        <w:trPr>
          <w:gridAfter w:val="1"/>
          <w:wAfter w:w="791" w:type="dxa"/>
          <w:del w:id="234" w:author="Halttunen Mika" w:date="2019-09-25T10:58:00Z"/>
        </w:trPr>
        <w:tc>
          <w:tcPr>
            <w:tcW w:w="2608" w:type="dxa"/>
          </w:tcPr>
          <w:p w14:paraId="0628F652" w14:textId="565D35CE" w:rsidR="00E74414" w:rsidRPr="00197841" w:rsidDel="00567592" w:rsidRDefault="00E74414" w:rsidP="00BF5B2B">
            <w:pPr>
              <w:jc w:val="both"/>
              <w:rPr>
                <w:del w:id="235" w:author="Halttunen Mika" w:date="2019-09-25T10:58:00Z"/>
              </w:rPr>
            </w:pPr>
            <w:del w:id="236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all VTS operations follow current rules, regulations and legislation</w:delText>
              </w:r>
            </w:del>
          </w:p>
        </w:tc>
        <w:tc>
          <w:tcPr>
            <w:tcW w:w="1393" w:type="dxa"/>
            <w:gridSpan w:val="2"/>
          </w:tcPr>
          <w:p w14:paraId="6C7E5006" w14:textId="50E5F82D" w:rsidR="00E74414" w:rsidRPr="00197841" w:rsidDel="00567592" w:rsidRDefault="00E74414" w:rsidP="00BF5B2B">
            <w:pPr>
              <w:rPr>
                <w:del w:id="237" w:author="Halttunen Mika" w:date="2019-09-25T10:58:00Z"/>
              </w:rPr>
            </w:pPr>
          </w:p>
        </w:tc>
        <w:tc>
          <w:tcPr>
            <w:tcW w:w="1247" w:type="dxa"/>
          </w:tcPr>
          <w:p w14:paraId="44D0E4C6" w14:textId="216EB61C" w:rsidR="00E74414" w:rsidRPr="00197841" w:rsidDel="00567592" w:rsidRDefault="00E74414" w:rsidP="00BF5B2B">
            <w:pPr>
              <w:rPr>
                <w:del w:id="238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1CE55DAB" w14:textId="232648E1" w:rsidR="00E74414" w:rsidDel="00567592" w:rsidRDefault="00E74414" w:rsidP="00BF5B2B">
            <w:pPr>
              <w:spacing w:before="100" w:beforeAutospacing="1"/>
              <w:rPr>
                <w:del w:id="239" w:author="Halttunen Mika" w:date="2019-09-25T10:58:00Z"/>
                <w:rFonts w:cs="Arial"/>
                <w:color w:val="222222"/>
                <w:sz w:val="21"/>
                <w:szCs w:val="21"/>
              </w:rPr>
            </w:pPr>
            <w:commentRangeStart w:id="240"/>
            <w:del w:id="24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Demonstrate kno</w:delText>
              </w:r>
              <w:r w:rsidR="00E617C8" w:rsidDel="00567592">
                <w:rPr>
                  <w:rFonts w:cs="Arial"/>
                  <w:color w:val="222222"/>
                  <w:sz w:val="21"/>
                  <w:szCs w:val="21"/>
                </w:rPr>
                <w:delText>w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ledge of equipment capabilities</w:delText>
              </w:r>
              <w:commentRangeEnd w:id="240"/>
              <w:r w:rsidR="00B8111D" w:rsidDel="00567592">
                <w:rPr>
                  <w:rStyle w:val="CommentReference"/>
                  <w:lang w:eastAsia="en-US"/>
                </w:rPr>
                <w:commentReference w:id="240"/>
              </w:r>
            </w:del>
          </w:p>
          <w:p w14:paraId="26472584" w14:textId="75439D0B" w:rsidR="00E74414" w:rsidDel="00567592" w:rsidRDefault="00E74414" w:rsidP="00BF5B2B">
            <w:pPr>
              <w:spacing w:before="100" w:beforeAutospacing="1"/>
              <w:rPr>
                <w:del w:id="242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3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Evaluate and analyse data for internal or external safety  and statistical purposes (eg numbers of incidents/accidents in the VTS area)</w:delText>
              </w:r>
            </w:del>
          </w:p>
          <w:p w14:paraId="1276FBDE" w14:textId="3A6C1BE6" w:rsidR="00E74414" w:rsidDel="00567592" w:rsidRDefault="00E74414" w:rsidP="00BF5B2B">
            <w:pPr>
              <w:spacing w:before="100" w:beforeAutospacing="1"/>
              <w:rPr>
                <w:del w:id="24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Monitor execution of procedures</w:delText>
              </w:r>
            </w:del>
          </w:p>
          <w:p w14:paraId="79A92EFD" w14:textId="79C00766" w:rsidR="00E74414" w:rsidDel="00567592" w:rsidRDefault="007C5CE7" w:rsidP="00BF5B2B">
            <w:pPr>
              <w:spacing w:before="100" w:beforeAutospacing="1"/>
              <w:rPr>
                <w:del w:id="246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47" w:author="Halttunen Mika" w:date="2019-09-25T10:58:00Z">
              <w:r w:rsidRPr="007C5CE7" w:rsidDel="00567592">
                <w:rPr>
                  <w:rFonts w:cs="Arial"/>
                  <w:color w:val="222222"/>
                  <w:sz w:val="21"/>
                  <w:szCs w:val="21"/>
                  <w:rPrChange w:id="248" w:author="fabrizio" w:date="2018-10-03T09:15:00Z">
                    <w:rPr>
                      <w:rFonts w:cs="Arial"/>
                      <w:color w:val="222222"/>
                      <w:sz w:val="21"/>
                      <w:szCs w:val="21"/>
                      <w:highlight w:val="yellow"/>
                    </w:rPr>
                  </w:rPrChange>
                </w:rPr>
                <w:delText>Monitor environemental  policy</w:delText>
              </w:r>
              <w:r w:rsidR="00E74414"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</w:p>
          <w:p w14:paraId="6A7C9AB7" w14:textId="7F31A4AF" w:rsidR="00E74414" w:rsidDel="00567592" w:rsidRDefault="00E74414" w:rsidP="00BF5B2B">
            <w:pPr>
              <w:spacing w:before="100" w:beforeAutospacing="1" w:after="24"/>
              <w:rPr>
                <w:del w:id="2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evaluation and amendment of  (emergency)-procedures</w:delText>
              </w:r>
            </w:del>
          </w:p>
          <w:p w14:paraId="49485398" w14:textId="3EEB1DD7" w:rsidR="00E74414" w:rsidDel="00567592" w:rsidRDefault="00E74414" w:rsidP="00BF5B2B">
            <w:pPr>
              <w:spacing w:before="100" w:beforeAutospacing="1" w:after="24"/>
              <w:rPr>
                <w:del w:id="251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52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implementation of </w:delText>
              </w:r>
            </w:del>
            <w:ins w:id="253" w:author="fabrizio" w:date="2018-10-03T09:17:00Z">
              <w:del w:id="254" w:author="Halttunen Mika" w:date="2019-09-25T10:58:00Z">
                <w:r w:rsidR="007253BF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international standards/guidelines/recommendations (ex.  </w:delText>
                </w:r>
              </w:del>
            </w:ins>
            <w:del w:id="25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IMO a</w:delText>
              </w:r>
              <w:r w:rsidR="007253BF" w:rsidDel="00567592">
                <w:rPr>
                  <w:rFonts w:cs="Arial"/>
                  <w:color w:val="222222"/>
                  <w:sz w:val="21"/>
                  <w:szCs w:val="21"/>
                </w:rPr>
                <w:delText>n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d IALA </w:delText>
              </w:r>
              <w:r w:rsidR="007C5CE7" w:rsidRPr="007C5CE7" w:rsidDel="00567592">
                <w:rPr>
                  <w:rFonts w:cs="Arial"/>
                  <w:color w:val="222222"/>
                  <w:sz w:val="21"/>
                  <w:szCs w:val="21"/>
                  <w:rPrChange w:id="256" w:author="fabrizio" w:date="2018-10-03T09:16:00Z">
                    <w:rPr>
                      <w:rFonts w:cs="Arial"/>
                      <w:color w:val="222222"/>
                      <w:sz w:val="21"/>
                      <w:szCs w:val="21"/>
                      <w:highlight w:val="yellow"/>
                    </w:rPr>
                  </w:rPrChange>
                </w:rPr>
                <w:delText>rules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(international standards)</w:delText>
              </w:r>
            </w:del>
          </w:p>
          <w:p w14:paraId="76BBC462" w14:textId="5CE48EE1" w:rsidR="00E74414" w:rsidDel="00567592" w:rsidRDefault="00E74414" w:rsidP="00BF5B2B">
            <w:pPr>
              <w:spacing w:before="100" w:beforeAutospacing="1"/>
              <w:rPr>
                <w:del w:id="257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1C69DF76" w14:textId="474A3C68" w:rsidR="00E74414" w:rsidDel="00567592" w:rsidRDefault="00E74414" w:rsidP="00BF5B2B">
            <w:pPr>
              <w:rPr>
                <w:del w:id="258" w:author="Halttunen Mika" w:date="2019-09-25T10:58:00Z"/>
              </w:rPr>
            </w:pPr>
          </w:p>
          <w:p w14:paraId="24AE6F16" w14:textId="05FC467D" w:rsidR="00E74414" w:rsidRPr="00197841" w:rsidDel="00567592" w:rsidRDefault="00E74414" w:rsidP="00BF5B2B">
            <w:pPr>
              <w:rPr>
                <w:del w:id="259" w:author="Halttunen Mika" w:date="2019-09-25T10:58:00Z"/>
              </w:rPr>
            </w:pPr>
          </w:p>
        </w:tc>
      </w:tr>
      <w:tr w:rsidR="00E74414" w:rsidRPr="00310F6E" w:rsidDel="00567592" w14:paraId="3A7401EB" w14:textId="1F94CDD3" w:rsidTr="00580586">
        <w:trPr>
          <w:gridAfter w:val="1"/>
          <w:wAfter w:w="791" w:type="dxa"/>
          <w:del w:id="260" w:author="Halttunen Mika" w:date="2019-09-25T10:58:00Z"/>
        </w:trPr>
        <w:tc>
          <w:tcPr>
            <w:tcW w:w="2608" w:type="dxa"/>
          </w:tcPr>
          <w:p w14:paraId="37FDDCC1" w14:textId="78F50B1B" w:rsidR="00E74414" w:rsidRPr="00197841" w:rsidDel="00567592" w:rsidRDefault="00E74414" w:rsidP="00BF5B2B">
            <w:pPr>
              <w:jc w:val="both"/>
              <w:rPr>
                <w:del w:id="261" w:author="Halttunen Mika" w:date="2019-09-25T10:58:00Z"/>
              </w:rPr>
            </w:pPr>
            <w:del w:id="26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Planning and developing of emergency procedures as appropriate to the VTS area of responsibility</w:delText>
              </w:r>
            </w:del>
          </w:p>
        </w:tc>
        <w:tc>
          <w:tcPr>
            <w:tcW w:w="1393" w:type="dxa"/>
            <w:gridSpan w:val="2"/>
          </w:tcPr>
          <w:p w14:paraId="210AB0AE" w14:textId="6BB7F102" w:rsidR="00E74414" w:rsidRPr="00197841" w:rsidDel="00567592" w:rsidRDefault="00E74414" w:rsidP="00BF5B2B">
            <w:pPr>
              <w:rPr>
                <w:del w:id="263" w:author="Halttunen Mika" w:date="2019-09-25T10:58:00Z"/>
              </w:rPr>
            </w:pPr>
          </w:p>
        </w:tc>
        <w:tc>
          <w:tcPr>
            <w:tcW w:w="1247" w:type="dxa"/>
          </w:tcPr>
          <w:p w14:paraId="3228D183" w14:textId="0AA5D0A4" w:rsidR="00E74414" w:rsidRPr="00197841" w:rsidDel="00567592" w:rsidRDefault="00E74414" w:rsidP="00BF5B2B">
            <w:pPr>
              <w:rPr>
                <w:del w:id="26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2FA614F" w14:textId="705C4A21" w:rsidR="00E74414" w:rsidRPr="00197841" w:rsidDel="00567592" w:rsidRDefault="00E74414" w:rsidP="007253BF">
            <w:pPr>
              <w:rPr>
                <w:del w:id="265" w:author="Halttunen Mika" w:date="2019-09-25T10:58:00Z"/>
              </w:rPr>
            </w:pPr>
            <w:del w:id="266" w:author="Halttunen Mika" w:date="2019-09-25T10:58:00Z">
              <w:r w:rsidDel="00567592">
                <w:delText xml:space="preserve">Investigate incidents and accidents data to evaluate the improvement of practices and procedures </w:delText>
              </w:r>
            </w:del>
            <w:ins w:id="267" w:author="fabrizio" w:date="2018-10-03T09:19:00Z">
              <w:del w:id="268" w:author="Halttunen Mika" w:date="2019-09-25T10:58:00Z">
                <w:r w:rsidR="007253BF" w:rsidDel="00567592">
                  <w:delText>in order to their improvement</w:delText>
                </w:r>
              </w:del>
            </w:ins>
            <w:del w:id="269" w:author="Halttunen Mika" w:date="2019-09-25T10:58:00Z">
              <w:r w:rsidDel="00567592">
                <w:delText xml:space="preserve"> </w:delText>
              </w:r>
            </w:del>
          </w:p>
        </w:tc>
      </w:tr>
      <w:tr w:rsidR="00E74414" w:rsidRPr="00310F6E" w:rsidDel="00567592" w14:paraId="302FB268" w14:textId="4EFBF090" w:rsidTr="00580586">
        <w:trPr>
          <w:gridAfter w:val="1"/>
          <w:wAfter w:w="791" w:type="dxa"/>
          <w:del w:id="270" w:author="Halttunen Mika" w:date="2019-09-25T10:58:00Z"/>
        </w:trPr>
        <w:tc>
          <w:tcPr>
            <w:tcW w:w="2608" w:type="dxa"/>
          </w:tcPr>
          <w:p w14:paraId="0F7A75A2" w14:textId="2A8AEB62" w:rsidR="00E74414" w:rsidRPr="00197841" w:rsidDel="00567592" w:rsidRDefault="00E74414" w:rsidP="00BF5B2B">
            <w:pPr>
              <w:jc w:val="both"/>
              <w:rPr>
                <w:del w:id="271" w:author="Halttunen Mika" w:date="2019-09-25T10:58:00Z"/>
              </w:rPr>
            </w:pPr>
            <w:del w:id="27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Ensuring that all adopted standard operating procedures are reviewed and amended as required</w:delText>
              </w:r>
            </w:del>
          </w:p>
        </w:tc>
        <w:tc>
          <w:tcPr>
            <w:tcW w:w="1393" w:type="dxa"/>
            <w:gridSpan w:val="2"/>
          </w:tcPr>
          <w:p w14:paraId="67FF727C" w14:textId="2E74DB1B" w:rsidR="00E74414" w:rsidRPr="00197841" w:rsidDel="00567592" w:rsidRDefault="00E74414" w:rsidP="00BF5B2B">
            <w:pPr>
              <w:rPr>
                <w:del w:id="273" w:author="Halttunen Mika" w:date="2019-09-25T10:58:00Z"/>
              </w:rPr>
            </w:pPr>
          </w:p>
        </w:tc>
        <w:tc>
          <w:tcPr>
            <w:tcW w:w="1247" w:type="dxa"/>
          </w:tcPr>
          <w:p w14:paraId="4DD7E673" w14:textId="54065FBE" w:rsidR="00E74414" w:rsidRPr="00197841" w:rsidDel="00567592" w:rsidRDefault="00E74414" w:rsidP="00BF5B2B">
            <w:pPr>
              <w:rPr>
                <w:del w:id="27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EB096BA" w14:textId="2A2149B7" w:rsidR="00E74414" w:rsidDel="00567592" w:rsidRDefault="00E74414" w:rsidP="00BF5B2B">
            <w:pPr>
              <w:rPr>
                <w:del w:id="275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76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Update manuals</w:delText>
              </w:r>
            </w:del>
          </w:p>
          <w:p w14:paraId="07934C51" w14:textId="5A15CA45" w:rsidR="00E74414" w:rsidDel="00567592" w:rsidRDefault="00E74414" w:rsidP="00BF5B2B">
            <w:pPr>
              <w:rPr>
                <w:del w:id="277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38E384E3" w14:textId="6C60EFC9" w:rsidR="00E74414" w:rsidDel="00567592" w:rsidRDefault="00E74414" w:rsidP="00BF5B2B">
            <w:pPr>
              <w:spacing w:before="100" w:beforeAutospacing="1" w:after="24"/>
              <w:rPr>
                <w:del w:id="278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79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Ensure updating of charts and  information systems (eg AIS informations) </w:delText>
              </w:r>
            </w:del>
          </w:p>
          <w:p w14:paraId="0B6DBA8E" w14:textId="576183A0" w:rsidR="00E74414" w:rsidDel="00567592" w:rsidRDefault="00E74414" w:rsidP="00BF5B2B">
            <w:pPr>
              <w:spacing w:before="100" w:beforeAutospacing="1" w:after="24"/>
              <w:rPr>
                <w:del w:id="28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28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Ensure proper management of systems administration and implementation (for required changes or updates)</w:delText>
              </w:r>
            </w:del>
          </w:p>
          <w:p w14:paraId="0B9A9502" w14:textId="53037EF8" w:rsidR="00E74414" w:rsidDel="00567592" w:rsidRDefault="00E74414" w:rsidP="00BF5B2B">
            <w:pPr>
              <w:rPr>
                <w:del w:id="282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445322C7" w14:textId="482AD4DF" w:rsidR="00E74414" w:rsidDel="00567592" w:rsidRDefault="00E74414" w:rsidP="00BF5B2B">
            <w:pPr>
              <w:rPr>
                <w:del w:id="283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4469F6D9" w14:textId="2E35549E" w:rsidR="00E74414" w:rsidRPr="00197841" w:rsidDel="00567592" w:rsidRDefault="00E74414" w:rsidP="00BF5B2B">
            <w:pPr>
              <w:rPr>
                <w:del w:id="284" w:author="Halttunen Mika" w:date="2019-09-25T10:58:00Z"/>
              </w:rPr>
            </w:pPr>
          </w:p>
        </w:tc>
      </w:tr>
      <w:tr w:rsidR="00E74414" w:rsidRPr="00310F6E" w:rsidDel="00567592" w14:paraId="61095FE1" w14:textId="2E0EBDC3" w:rsidTr="00580586">
        <w:trPr>
          <w:gridAfter w:val="1"/>
          <w:wAfter w:w="791" w:type="dxa"/>
          <w:del w:id="285" w:author="Halttunen Mika" w:date="2019-09-25T10:58:00Z"/>
        </w:trPr>
        <w:tc>
          <w:tcPr>
            <w:tcW w:w="2608" w:type="dxa"/>
          </w:tcPr>
          <w:p w14:paraId="30DC15E0" w14:textId="279D27B2" w:rsidR="00E74414" w:rsidRPr="00197841" w:rsidDel="00567592" w:rsidRDefault="00E74414" w:rsidP="00BF5B2B">
            <w:pPr>
              <w:jc w:val="center"/>
              <w:rPr>
                <w:del w:id="286" w:author="Halttunen Mika" w:date="2019-09-25T10:58:00Z"/>
                <w:rFonts w:cs="Arial"/>
                <w:color w:val="000000"/>
              </w:rPr>
            </w:pPr>
            <w:del w:id="287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064000E7" w14:textId="0B138724" w:rsidR="00E74414" w:rsidRPr="00197841" w:rsidDel="00567592" w:rsidRDefault="00E74414" w:rsidP="00BF5B2B">
            <w:pPr>
              <w:jc w:val="center"/>
              <w:rPr>
                <w:del w:id="288" w:author="Halttunen Mika" w:date="2019-09-25T10:58:00Z"/>
                <w:rFonts w:cs="Arial"/>
                <w:color w:val="000000"/>
              </w:rPr>
            </w:pPr>
            <w:del w:id="289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606F5F2E" w14:textId="07341DCA" w:rsidR="00E74414" w:rsidRPr="00197841" w:rsidDel="00567592" w:rsidRDefault="00E74414" w:rsidP="00BF5B2B">
            <w:pPr>
              <w:rPr>
                <w:del w:id="290" w:author="Halttunen Mika" w:date="2019-09-25T10:58:00Z"/>
              </w:rPr>
            </w:pPr>
          </w:p>
        </w:tc>
        <w:tc>
          <w:tcPr>
            <w:tcW w:w="1247" w:type="dxa"/>
          </w:tcPr>
          <w:p w14:paraId="2BA34992" w14:textId="75677A37" w:rsidR="00E74414" w:rsidRPr="00197841" w:rsidDel="00567592" w:rsidRDefault="00E74414" w:rsidP="00BF5B2B">
            <w:pPr>
              <w:rPr>
                <w:del w:id="291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24A220F" w14:textId="1DC873CA" w:rsidR="00E74414" w:rsidRPr="00197841" w:rsidDel="00567592" w:rsidRDefault="00E74414" w:rsidP="00BF5B2B">
            <w:pPr>
              <w:rPr>
                <w:del w:id="292" w:author="Halttunen Mika" w:date="2019-09-25T10:58:00Z"/>
              </w:rPr>
            </w:pPr>
          </w:p>
        </w:tc>
      </w:tr>
      <w:tr w:rsidR="00E74414" w:rsidRPr="00310F6E" w:rsidDel="00567592" w14:paraId="4146A237" w14:textId="54FB86C8" w:rsidTr="00580586">
        <w:trPr>
          <w:gridAfter w:val="1"/>
          <w:wAfter w:w="791" w:type="dxa"/>
          <w:del w:id="293" w:author="Halttunen Mika" w:date="2019-09-25T10:58:00Z"/>
        </w:trPr>
        <w:tc>
          <w:tcPr>
            <w:tcW w:w="2608" w:type="dxa"/>
          </w:tcPr>
          <w:p w14:paraId="3FB0310D" w14:textId="447F07AB" w:rsidR="00E74414" w:rsidRPr="00197841" w:rsidDel="00567592" w:rsidRDefault="00E74414" w:rsidP="00BF5B2B">
            <w:pPr>
              <w:rPr>
                <w:del w:id="294" w:author="Halttunen Mika" w:date="2019-09-25T10:58:00Z"/>
                <w:rFonts w:eastAsia="Times New Roman" w:cs="Arial"/>
                <w:b/>
                <w:color w:val="000000"/>
              </w:rPr>
            </w:pPr>
            <w:del w:id="295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lastRenderedPageBreak/>
                <w:delText>(example)</w:delText>
              </w:r>
            </w:del>
          </w:p>
          <w:p w14:paraId="6556924B" w14:textId="2E41D24C" w:rsidR="00E74414" w:rsidRPr="00197841" w:rsidDel="00567592" w:rsidRDefault="00E74414" w:rsidP="00BF5B2B">
            <w:pPr>
              <w:jc w:val="center"/>
              <w:rPr>
                <w:del w:id="296" w:author="Halttunen Mika" w:date="2019-09-25T10:58:00Z"/>
                <w:rFonts w:cs="Arial"/>
                <w:i/>
                <w:color w:val="000000"/>
              </w:rPr>
            </w:pPr>
            <w:del w:id="297" w:author="Halttunen Mika" w:date="2019-09-25T10:58:00Z">
              <w:r w:rsidRPr="00197841" w:rsidDel="00567592">
                <w:rPr>
                  <w:rFonts w:eastAsia="Times New Roman" w:cs="Arial"/>
                  <w:i/>
                  <w:color w:val="000000"/>
                </w:rPr>
                <w:delText>Ensuring that requirements for documentation are met</w:delText>
              </w:r>
            </w:del>
          </w:p>
        </w:tc>
        <w:tc>
          <w:tcPr>
            <w:tcW w:w="1393" w:type="dxa"/>
            <w:gridSpan w:val="2"/>
          </w:tcPr>
          <w:p w14:paraId="45372787" w14:textId="22A9A459" w:rsidR="00E74414" w:rsidRPr="00197841" w:rsidDel="00567592" w:rsidRDefault="00E74414" w:rsidP="00BF5B2B">
            <w:pPr>
              <w:rPr>
                <w:del w:id="298" w:author="Halttunen Mika" w:date="2019-09-25T10:58:00Z"/>
              </w:rPr>
            </w:pPr>
            <w:del w:id="299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6FF44F8A" w14:textId="6112BF39" w:rsidR="00E74414" w:rsidRPr="00197841" w:rsidDel="00567592" w:rsidRDefault="00E74414" w:rsidP="00BF5B2B">
            <w:pPr>
              <w:rPr>
                <w:del w:id="300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0A9C57BF" w14:textId="3311C2A3" w:rsidR="00E74414" w:rsidRPr="00197841" w:rsidDel="00567592" w:rsidRDefault="00E74414" w:rsidP="00BF5B2B">
            <w:pPr>
              <w:rPr>
                <w:del w:id="301" w:author="Halttunen Mika" w:date="2019-09-25T10:58:00Z"/>
                <w:rFonts w:eastAsia="Times New Roman" w:cs="Arial"/>
                <w:b/>
                <w:color w:val="000000"/>
              </w:rPr>
            </w:pPr>
            <w:del w:id="302" w:author="Halttunen Mika" w:date="2019-09-25T10:58:00Z">
              <w:r w:rsidRPr="00197841" w:rsidDel="00567592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2ADF028B" w14:textId="5B56A1EA" w:rsidR="00E74414" w:rsidRPr="00197841" w:rsidDel="00567592" w:rsidRDefault="00E617C8" w:rsidP="00BF5B2B">
            <w:pPr>
              <w:rPr>
                <w:del w:id="303" w:author="Halttunen Mika" w:date="2019-09-25T10:58:00Z"/>
                <w:rFonts w:eastAsia="Times New Roman"/>
              </w:rPr>
            </w:pPr>
            <w:del w:id="304" w:author="Halttunen Mika" w:date="2019-09-25T10:58:00Z">
              <w:r w:rsidDel="00567592">
                <w:rPr>
                  <w:rFonts w:eastAsia="Times New Roman"/>
                </w:rPr>
                <w:delText>Report of incidents</w:delText>
              </w:r>
              <w:r w:rsidDel="00567592">
                <w:rPr>
                  <w:rFonts w:eastAsia="Times New Roman"/>
                </w:rPr>
                <w:br/>
                <w:delText>Issue</w:delText>
              </w:r>
              <w:r w:rsidR="00E74414" w:rsidRPr="00197841" w:rsidDel="00567592">
                <w:rPr>
                  <w:rFonts w:eastAsia="Times New Roman"/>
                </w:rPr>
                <w:delText xml:space="preserve"> operational procedures</w:delText>
              </w:r>
            </w:del>
          </w:p>
          <w:p w14:paraId="48716543" w14:textId="0FB60571" w:rsidR="00E74414" w:rsidRPr="00197841" w:rsidDel="00567592" w:rsidRDefault="00E617C8" w:rsidP="00BF5B2B">
            <w:pPr>
              <w:rPr>
                <w:del w:id="305" w:author="Halttunen Mika" w:date="2019-09-25T10:58:00Z"/>
              </w:rPr>
            </w:pPr>
            <w:del w:id="306" w:author="Halttunen Mika" w:date="2019-09-25T10:58:00Z">
              <w:r w:rsidDel="00567592">
                <w:rPr>
                  <w:rFonts w:eastAsia="Times New Roman"/>
                </w:rPr>
                <w:delText>Issue / sign</w:delText>
              </w:r>
              <w:r w:rsidR="00E74414" w:rsidRPr="00197841" w:rsidDel="00567592">
                <w:rPr>
                  <w:rFonts w:eastAsia="Times New Roman"/>
                </w:rPr>
                <w:delText xml:space="preserve"> VTSO’s Logbooks</w:delText>
              </w:r>
            </w:del>
          </w:p>
        </w:tc>
      </w:tr>
      <w:tr w:rsidR="00E74414" w:rsidRPr="00310F6E" w:rsidDel="00567592" w14:paraId="6A07524F" w14:textId="2873E9B8" w:rsidTr="00580586">
        <w:trPr>
          <w:gridAfter w:val="1"/>
          <w:wAfter w:w="791" w:type="dxa"/>
          <w:del w:id="307" w:author="Halttunen Mika" w:date="2019-09-25T10:58:00Z"/>
        </w:trPr>
        <w:tc>
          <w:tcPr>
            <w:tcW w:w="2608" w:type="dxa"/>
          </w:tcPr>
          <w:p w14:paraId="4DCA00E1" w14:textId="4D397959" w:rsidR="00E74414" w:rsidRPr="00197841" w:rsidDel="00567592" w:rsidRDefault="00E74414" w:rsidP="00BF5B2B">
            <w:pPr>
              <w:rPr>
                <w:del w:id="308" w:author="Halttunen Mika" w:date="2019-09-25T10:58:00Z"/>
                <w:rFonts w:cs="Arial"/>
                <w:b/>
                <w:color w:val="000000"/>
              </w:rPr>
            </w:pPr>
            <w:del w:id="309" w:author="Halttunen Mika" w:date="2019-09-25T10:58:00Z">
              <w:r w:rsidRPr="00197841" w:rsidDel="00567592">
                <w:rPr>
                  <w:rFonts w:cs="Arial"/>
                  <w:b/>
                  <w:color w:val="000000"/>
                </w:rPr>
                <w:delText>COMMUNICATIONAL SKILLS</w:delText>
              </w:r>
            </w:del>
            <w:ins w:id="310" w:author="fabrizio" w:date="2018-10-03T09:26:00Z">
              <w:del w:id="311" w:author="Halttunen Mika" w:date="2019-09-25T10:58:00Z">
                <w:r w:rsidR="004712DD" w:rsidDel="00567592">
                  <w:rPr>
                    <w:rFonts w:cs="Arial"/>
                    <w:b/>
                    <w:color w:val="000000"/>
                  </w:rPr>
                  <w:delText xml:space="preserve"> (EXTERNAL OR INTERNAL)</w:delText>
                </w:r>
              </w:del>
            </w:ins>
          </w:p>
        </w:tc>
        <w:tc>
          <w:tcPr>
            <w:tcW w:w="1393" w:type="dxa"/>
            <w:gridSpan w:val="2"/>
          </w:tcPr>
          <w:p w14:paraId="59909CF7" w14:textId="30F126BF" w:rsidR="00E74414" w:rsidRPr="00197841" w:rsidDel="00567592" w:rsidRDefault="00E74414" w:rsidP="00BF5B2B">
            <w:pPr>
              <w:rPr>
                <w:del w:id="312" w:author="Halttunen Mika" w:date="2019-09-25T10:58:00Z"/>
              </w:rPr>
            </w:pPr>
          </w:p>
        </w:tc>
        <w:tc>
          <w:tcPr>
            <w:tcW w:w="1247" w:type="dxa"/>
          </w:tcPr>
          <w:p w14:paraId="1BE298C8" w14:textId="2E6837F1" w:rsidR="00E74414" w:rsidRPr="00197841" w:rsidDel="00567592" w:rsidRDefault="00E74414" w:rsidP="00BF5B2B">
            <w:pPr>
              <w:rPr>
                <w:del w:id="31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BFD75" w14:textId="6F36E81F" w:rsidR="00E74414" w:rsidRPr="00197841" w:rsidDel="00567592" w:rsidRDefault="00E74414" w:rsidP="00BF5B2B">
            <w:pPr>
              <w:rPr>
                <w:del w:id="314" w:author="Halttunen Mika" w:date="2019-09-25T10:58:00Z"/>
              </w:rPr>
            </w:pPr>
          </w:p>
        </w:tc>
      </w:tr>
      <w:tr w:rsidR="00E74414" w:rsidRPr="00310F6E" w:rsidDel="00567592" w14:paraId="18C27760" w14:textId="3BCC15DD" w:rsidTr="00580586">
        <w:trPr>
          <w:gridAfter w:val="1"/>
          <w:wAfter w:w="791" w:type="dxa"/>
          <w:del w:id="315" w:author="Halttunen Mika" w:date="2019-09-25T10:58:00Z"/>
        </w:trPr>
        <w:tc>
          <w:tcPr>
            <w:tcW w:w="2608" w:type="dxa"/>
          </w:tcPr>
          <w:p w14:paraId="35ED949D" w14:textId="24360BA6" w:rsidR="00E74414" w:rsidRPr="00197841" w:rsidDel="00567592" w:rsidRDefault="00E74414" w:rsidP="00BF5B2B">
            <w:pPr>
              <w:jc w:val="both"/>
              <w:rPr>
                <w:del w:id="316" w:author="Halttunen Mika" w:date="2019-09-25T10:58:00Z"/>
                <w:rFonts w:cs="Arial"/>
                <w:color w:val="000000"/>
              </w:rPr>
            </w:pPr>
            <w:del w:id="317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Developing and maintaining a good public information and relations program</w:delText>
              </w:r>
            </w:del>
          </w:p>
        </w:tc>
        <w:tc>
          <w:tcPr>
            <w:tcW w:w="1393" w:type="dxa"/>
            <w:gridSpan w:val="2"/>
          </w:tcPr>
          <w:p w14:paraId="766B24CC" w14:textId="486996AE" w:rsidR="00E74414" w:rsidRPr="00197841" w:rsidDel="00567592" w:rsidRDefault="00E74414" w:rsidP="00BF5B2B">
            <w:pPr>
              <w:rPr>
                <w:del w:id="318" w:author="Halttunen Mika" w:date="2019-09-25T10:58:00Z"/>
              </w:rPr>
            </w:pPr>
          </w:p>
        </w:tc>
        <w:tc>
          <w:tcPr>
            <w:tcW w:w="1247" w:type="dxa"/>
          </w:tcPr>
          <w:p w14:paraId="076F972E" w14:textId="15C6649C" w:rsidR="00E74414" w:rsidRPr="00197841" w:rsidDel="00567592" w:rsidRDefault="00E74414" w:rsidP="00BF5B2B">
            <w:pPr>
              <w:rPr>
                <w:del w:id="319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776EE" w14:textId="15895055" w:rsidR="00E74414" w:rsidDel="00567592" w:rsidRDefault="00E74414" w:rsidP="00BF5B2B">
            <w:pPr>
              <w:rPr>
                <w:del w:id="320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21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Present</w:delText>
              </w:r>
              <w:r w:rsidRPr="006A38B5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 </w:delText>
              </w:r>
              <w:r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the </w:delText>
              </w:r>
              <w:r w:rsidRPr="006A38B5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 xml:space="preserve">organisation 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and its role</w:delText>
              </w:r>
            </w:del>
          </w:p>
          <w:p w14:paraId="3C6A83A5" w14:textId="5C79825E" w:rsidR="004712DD" w:rsidRPr="00197841" w:rsidDel="00567592" w:rsidRDefault="004712DD" w:rsidP="004712DD">
            <w:pPr>
              <w:rPr>
                <w:del w:id="322" w:author="Halttunen Mika" w:date="2019-09-25T10:58:00Z"/>
                <w:rFonts w:eastAsia="Times New Roman"/>
              </w:rPr>
            </w:pPr>
            <w:ins w:id="323" w:author="fabrizio" w:date="2018-10-03T09:27:00Z">
              <w:del w:id="324" w:author="Halttunen Mika" w:date="2019-09-25T10:58:00Z">
                <w:r w:rsidDel="00567592">
                  <w:rPr>
                    <w:rFonts w:cs="Arial"/>
                    <w:color w:val="222222"/>
                    <w:sz w:val="21"/>
                    <w:szCs w:val="21"/>
                  </w:rPr>
                  <w:delText>Foster an environement of safety of navigation</w:delText>
                </w:r>
              </w:del>
            </w:ins>
            <w:ins w:id="325" w:author="fabrizio" w:date="2018-10-03T09:33:00Z">
              <w:del w:id="326" w:author="Halttunen Mika" w:date="2019-09-25T10:58:00Z">
                <w:r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 (eg </w:delText>
                </w:r>
              </w:del>
            </w:ins>
            <w:moveToRangeStart w:id="327" w:author="fabrizio" w:date="2018-10-03T09:33:00Z" w:name="move526322552"/>
            <w:moveTo w:id="328" w:author="fabrizio" w:date="2018-10-03T09:33:00Z">
              <w:del w:id="329" w:author="Halttunen Mika" w:date="2019-09-25T10:58:00Z">
                <w:r w:rsidRPr="00197841" w:rsidDel="00567592">
                  <w:rPr>
                    <w:rFonts w:cs="Arial"/>
                    <w:i/>
                    <w:color w:val="000000"/>
                  </w:rPr>
                  <w:delText>Promote co-operation with allied services</w:delText>
                </w:r>
              </w:del>
            </w:moveTo>
            <w:moveToRangeEnd w:id="327"/>
            <w:ins w:id="330" w:author="fabrizio" w:date="2018-10-03T09:33:00Z">
              <w:del w:id="331" w:author="Halttunen Mika" w:date="2019-09-25T10:58:00Z">
                <w:r w:rsidDel="00567592">
                  <w:rPr>
                    <w:rFonts w:cs="Arial"/>
                    <w:i/>
                    <w:color w:val="000000"/>
                  </w:rPr>
                  <w:delText xml:space="preserve"> through </w:delText>
                </w:r>
              </w:del>
            </w:ins>
            <w:moveToRangeStart w:id="332" w:author="fabrizio" w:date="2018-10-03T09:34:00Z" w:name="move526322569"/>
            <w:moveTo w:id="333" w:author="fabrizio" w:date="2018-10-03T09:34:00Z">
              <w:del w:id="334" w:author="Halttunen Mika" w:date="2019-09-25T10:58:00Z">
                <w:r w:rsidRPr="00197841" w:rsidDel="00567592">
                  <w:rPr>
                    <w:rFonts w:eastAsia="Times New Roman"/>
                  </w:rPr>
                  <w:delText>Pilot meetings</w:delText>
                </w:r>
              </w:del>
            </w:moveTo>
            <w:ins w:id="335" w:author="fabrizio" w:date="2018-10-03T09:34:00Z">
              <w:del w:id="336" w:author="Halttunen Mika" w:date="2019-09-25T10:58:00Z">
                <w:r w:rsidDel="00567592">
                  <w:rPr>
                    <w:rFonts w:eastAsia="Times New Roman"/>
                  </w:rPr>
                  <w:delText>, STS operators meeting)</w:delText>
                </w:r>
              </w:del>
            </w:ins>
          </w:p>
          <w:p w14:paraId="5D491C18" w14:textId="42ED740A" w:rsidR="00E8015B" w:rsidDel="00567592" w:rsidRDefault="004712DD">
            <w:pPr>
              <w:rPr>
                <w:ins w:id="337" w:author="fabrizio" w:date="2018-10-03T09:33:00Z"/>
                <w:del w:id="338" w:author="Halttunen Mika" w:date="2019-09-25T10:58:00Z"/>
                <w:rFonts w:cs="Arial"/>
                <w:color w:val="222222"/>
                <w:sz w:val="21"/>
                <w:szCs w:val="21"/>
                <w:lang w:eastAsia="en-US"/>
              </w:rPr>
              <w:pPrChange w:id="339" w:author="fabrizio" w:date="2018-10-03T09:34:00Z">
                <w:pPr>
                  <w:spacing w:before="100" w:beforeAutospacing="1" w:after="24"/>
                </w:pPr>
              </w:pPrChange>
            </w:pPr>
            <w:moveTo w:id="340" w:author="fabrizio" w:date="2018-10-03T09:34:00Z">
              <w:del w:id="341" w:author="Halttunen Mika" w:date="2019-09-25T10:58:00Z">
                <w:r w:rsidRPr="00197841" w:rsidDel="00567592">
                  <w:rPr>
                    <w:rFonts w:eastAsia="Times New Roman"/>
                  </w:rPr>
                  <w:delText>STS-operators meetings</w:delText>
                </w:r>
              </w:del>
            </w:moveTo>
            <w:moveToRangeEnd w:id="332"/>
          </w:p>
          <w:p w14:paraId="58C7A5AD" w14:textId="2A896CEA" w:rsidR="004712DD" w:rsidDel="00567592" w:rsidRDefault="004712DD" w:rsidP="00BF5B2B">
            <w:pPr>
              <w:spacing w:before="100" w:beforeAutospacing="1" w:after="24"/>
              <w:rPr>
                <w:ins w:id="342" w:author="fabrizio" w:date="2018-10-03T09:27:00Z"/>
                <w:del w:id="343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7E2BB955" w14:textId="15E78754" w:rsidR="00E74414" w:rsidDel="00567592" w:rsidRDefault="00E74414" w:rsidP="00BF5B2B">
            <w:pPr>
              <w:spacing w:before="100" w:beforeAutospacing="1" w:after="24"/>
              <w:rPr>
                <w:del w:id="344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45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Create a</w:delText>
              </w:r>
            </w:del>
            <w:ins w:id="346" w:author="fabrizio" w:date="2018-10-03T09:26:00Z">
              <w:del w:id="347" w:author="Halttunen Mika" w:date="2019-09-25T10:58:00Z">
                <w:r w:rsidR="004712DD" w:rsidDel="00567592">
                  <w:rPr>
                    <w:rFonts w:cs="Arial"/>
                    <w:color w:val="222222"/>
                    <w:sz w:val="21"/>
                    <w:szCs w:val="21"/>
                  </w:rPr>
                  <w:delText xml:space="preserve">n internal </w:delText>
                </w:r>
              </w:del>
            </w:ins>
            <w:del w:id="348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safety </w:delText>
              </w:r>
              <w:r w:rsidRPr="0057664B" w:rsidDel="00567592">
                <w:rPr>
                  <w:rFonts w:cs="Arial"/>
                  <w:color w:val="222222"/>
                  <w:sz w:val="21"/>
                  <w:szCs w:val="21"/>
                  <w:highlight w:val="yellow"/>
                </w:rPr>
                <w:delText>of navigation</w:delText>
              </w:r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 xml:space="preserve"> culture </w:delText>
              </w:r>
            </w:del>
          </w:p>
          <w:p w14:paraId="6E71E9C3" w14:textId="10F3EBB2" w:rsidR="00E74414" w:rsidDel="00567592" w:rsidRDefault="00E74414" w:rsidP="00BF5B2B">
            <w:pPr>
              <w:spacing w:before="100" w:beforeAutospacing="1" w:after="24"/>
              <w:rPr>
                <w:del w:id="349" w:author="Halttunen Mika" w:date="2019-09-25T10:58:00Z"/>
                <w:rFonts w:cs="Arial"/>
                <w:color w:val="222222"/>
                <w:sz w:val="21"/>
                <w:szCs w:val="21"/>
              </w:rPr>
            </w:pPr>
            <w:del w:id="350" w:author="Halttunen Mika" w:date="2019-09-25T10:58:00Z">
              <w:r w:rsidDel="00567592">
                <w:rPr>
                  <w:rFonts w:cs="Arial"/>
                  <w:color w:val="222222"/>
                  <w:sz w:val="21"/>
                  <w:szCs w:val="21"/>
                </w:rPr>
                <w:delText>Execute and evaluate liaison policy with other organisations/stakeholders</w:delText>
              </w:r>
            </w:del>
          </w:p>
          <w:p w14:paraId="2321CFA8" w14:textId="78A5C62E" w:rsidR="00E74414" w:rsidDel="00567592" w:rsidRDefault="00E74414" w:rsidP="00BF5B2B">
            <w:pPr>
              <w:spacing w:before="100" w:beforeAutospacing="1" w:after="24"/>
              <w:rPr>
                <w:del w:id="351" w:author="Halttunen Mika" w:date="2019-09-25T10:58:00Z"/>
                <w:rFonts w:cs="Arial"/>
                <w:color w:val="222222"/>
                <w:sz w:val="21"/>
                <w:szCs w:val="21"/>
              </w:rPr>
            </w:pPr>
          </w:p>
          <w:p w14:paraId="63283692" w14:textId="0AB0CD99" w:rsidR="00E74414" w:rsidRPr="00197841" w:rsidDel="00567592" w:rsidRDefault="00E74414" w:rsidP="00BF5B2B">
            <w:pPr>
              <w:rPr>
                <w:del w:id="352" w:author="Halttunen Mika" w:date="2019-09-25T10:58:00Z"/>
              </w:rPr>
            </w:pPr>
          </w:p>
        </w:tc>
      </w:tr>
      <w:tr w:rsidR="00E74414" w:rsidRPr="00310F6E" w:rsidDel="00567592" w14:paraId="2ABAD291" w14:textId="479EC9E8" w:rsidTr="00580586">
        <w:trPr>
          <w:gridAfter w:val="1"/>
          <w:wAfter w:w="791" w:type="dxa"/>
          <w:del w:id="353" w:author="Halttunen Mika" w:date="2019-09-25T10:58:00Z"/>
        </w:trPr>
        <w:tc>
          <w:tcPr>
            <w:tcW w:w="2608" w:type="dxa"/>
          </w:tcPr>
          <w:p w14:paraId="776A6CC5" w14:textId="6B30EA89" w:rsidR="00E74414" w:rsidRPr="00197841" w:rsidDel="00567592" w:rsidRDefault="00E617C8" w:rsidP="00BF5B2B">
            <w:pPr>
              <w:jc w:val="both"/>
              <w:rPr>
                <w:del w:id="354" w:author="Halttunen Mika" w:date="2019-09-25T10:58:00Z"/>
                <w:rFonts w:cs="Arial"/>
                <w:color w:val="000000"/>
              </w:rPr>
            </w:pPr>
            <w:del w:id="355" w:author="Halttunen Mika" w:date="2019-09-25T10:58:00Z">
              <w:r w:rsidDel="00567592">
                <w:rPr>
                  <w:rFonts w:cs="Arial"/>
                  <w:color w:val="000000"/>
                </w:rPr>
                <w:delText>Ensure</w:delText>
              </w:r>
              <w:r w:rsidR="00E74414" w:rsidRPr="00197841" w:rsidDel="00567592">
                <w:rPr>
                  <w:rFonts w:cs="Arial"/>
                  <w:color w:val="000000"/>
                </w:rPr>
                <w:delText xml:space="preserve"> compliance with evidentiary provisions in the event of an incident or accident occurring in the VTS area</w:delText>
              </w:r>
            </w:del>
          </w:p>
        </w:tc>
        <w:tc>
          <w:tcPr>
            <w:tcW w:w="1393" w:type="dxa"/>
            <w:gridSpan w:val="2"/>
          </w:tcPr>
          <w:p w14:paraId="48DBCC09" w14:textId="4EA28148" w:rsidR="00E74414" w:rsidRPr="00197841" w:rsidDel="00567592" w:rsidRDefault="00E74414" w:rsidP="00BF5B2B">
            <w:pPr>
              <w:rPr>
                <w:del w:id="356" w:author="Halttunen Mika" w:date="2019-09-25T10:58:00Z"/>
              </w:rPr>
            </w:pPr>
          </w:p>
        </w:tc>
        <w:tc>
          <w:tcPr>
            <w:tcW w:w="1247" w:type="dxa"/>
          </w:tcPr>
          <w:p w14:paraId="332F4286" w14:textId="4B467635" w:rsidR="00E74414" w:rsidRPr="00197841" w:rsidDel="00567592" w:rsidRDefault="00E74414" w:rsidP="00BF5B2B">
            <w:pPr>
              <w:rPr>
                <w:del w:id="357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3717CC92" w14:textId="4E94DB62" w:rsidR="00E74414" w:rsidDel="00567592" w:rsidRDefault="004712DD" w:rsidP="00BF5B2B">
            <w:pPr>
              <w:rPr>
                <w:ins w:id="358" w:author="fabrizio" w:date="2018-10-03T09:32:00Z"/>
                <w:del w:id="359" w:author="Halttunen Mika" w:date="2019-09-25T10:58:00Z"/>
              </w:rPr>
            </w:pPr>
            <w:ins w:id="360" w:author="fabrizio" w:date="2018-10-03T09:30:00Z">
              <w:del w:id="361" w:author="Halttunen Mika" w:date="2019-09-25T10:58:00Z">
                <w:r w:rsidDel="00567592">
                  <w:delText>Ensuring the logging of data during and after incidents</w:delText>
                </w:r>
              </w:del>
            </w:ins>
            <w:ins w:id="362" w:author="fabrizio" w:date="2018-10-03T09:31:00Z">
              <w:del w:id="363" w:author="Halttunen Mika" w:date="2019-09-25T10:58:00Z">
                <w:r w:rsidDel="00567592">
                  <w:delText>/accidents</w:delText>
                </w:r>
              </w:del>
            </w:ins>
          </w:p>
          <w:p w14:paraId="270FD83B" w14:textId="3FB112BF" w:rsidR="004712DD" w:rsidDel="00567592" w:rsidRDefault="004712DD" w:rsidP="00BF5B2B">
            <w:pPr>
              <w:rPr>
                <w:ins w:id="364" w:author="fabrizio" w:date="2018-10-03T09:30:00Z"/>
                <w:del w:id="365" w:author="Halttunen Mika" w:date="2019-09-25T10:58:00Z"/>
              </w:rPr>
            </w:pPr>
          </w:p>
          <w:p w14:paraId="25E70516" w14:textId="66362E65" w:rsidR="004712DD" w:rsidRPr="00197841" w:rsidDel="00567592" w:rsidRDefault="004712DD" w:rsidP="00BF5B2B">
            <w:pPr>
              <w:rPr>
                <w:del w:id="366" w:author="Halttunen Mika" w:date="2019-09-25T10:58:00Z"/>
              </w:rPr>
            </w:pPr>
            <w:moveToRangeStart w:id="367" w:author="fabrizio" w:date="2018-10-03T09:32:00Z" w:name="move526322456"/>
            <w:moveTo w:id="368" w:author="fabrizio" w:date="2018-10-03T09:32:00Z">
              <w:del w:id="369" w:author="Halttunen Mika" w:date="2019-09-25T10:58:00Z">
                <w:r w:rsidDel="00567592">
                  <w:rPr>
                    <w:rFonts w:cs="Arial"/>
                    <w:color w:val="000000"/>
                  </w:rPr>
                  <w:delText>Ensure</w:delText>
                </w:r>
                <w:r w:rsidRPr="00197841" w:rsidDel="00567592">
                  <w:rPr>
                    <w:rFonts w:cs="Arial"/>
                    <w:color w:val="000000"/>
                  </w:rPr>
                  <w:delText xml:space="preserve"> that all such events are properly recorded and readily available for examination by the Competent/VTS Authority</w:delText>
                </w:r>
              </w:del>
            </w:moveTo>
            <w:moveToRangeEnd w:id="367"/>
          </w:p>
        </w:tc>
      </w:tr>
      <w:tr w:rsidR="00E74414" w:rsidRPr="00310F6E" w:rsidDel="00567592" w14:paraId="3226658E" w14:textId="3A278A92" w:rsidTr="00580586">
        <w:trPr>
          <w:gridAfter w:val="1"/>
          <w:wAfter w:w="791" w:type="dxa"/>
          <w:del w:id="370" w:author="Halttunen Mika" w:date="2019-09-25T10:58:00Z"/>
        </w:trPr>
        <w:tc>
          <w:tcPr>
            <w:tcW w:w="2608" w:type="dxa"/>
          </w:tcPr>
          <w:p w14:paraId="5C2CD9A5" w14:textId="42DAB785" w:rsidR="00E74414" w:rsidRPr="00197841" w:rsidDel="00567592" w:rsidRDefault="00E617C8" w:rsidP="00BF5B2B">
            <w:pPr>
              <w:jc w:val="both"/>
              <w:rPr>
                <w:del w:id="371" w:author="Halttunen Mika" w:date="2019-09-25T10:58:00Z"/>
                <w:rFonts w:cs="Arial"/>
                <w:color w:val="000000"/>
              </w:rPr>
            </w:pPr>
            <w:moveFromRangeStart w:id="372" w:author="fabrizio" w:date="2018-10-03T09:32:00Z" w:name="move526322456"/>
            <w:moveFrom w:id="373" w:author="fabrizio" w:date="2018-10-03T09:32:00Z">
              <w:del w:id="374" w:author="Halttunen Mika" w:date="2019-09-25T10:58:00Z">
                <w:r w:rsidDel="00567592">
                  <w:rPr>
                    <w:rFonts w:cs="Arial"/>
                    <w:color w:val="000000"/>
                  </w:rPr>
                  <w:delText>Ensure</w:delText>
                </w:r>
                <w:r w:rsidR="00E74414" w:rsidRPr="00197841" w:rsidDel="00567592">
                  <w:rPr>
                    <w:rFonts w:cs="Arial"/>
                    <w:color w:val="000000"/>
                  </w:rPr>
                  <w:delText xml:space="preserve"> that all such events are properly recorded and readily available for examination by the Competent/VTS Authority</w:delText>
                </w:r>
              </w:del>
            </w:moveFrom>
            <w:moveFromRangeEnd w:id="372"/>
          </w:p>
        </w:tc>
        <w:tc>
          <w:tcPr>
            <w:tcW w:w="1393" w:type="dxa"/>
            <w:gridSpan w:val="2"/>
          </w:tcPr>
          <w:p w14:paraId="3FA66808" w14:textId="5BBF42DB" w:rsidR="00E74414" w:rsidRPr="00197841" w:rsidDel="00567592" w:rsidRDefault="00E74414" w:rsidP="00BF5B2B">
            <w:pPr>
              <w:rPr>
                <w:del w:id="375" w:author="Halttunen Mika" w:date="2019-09-25T10:58:00Z"/>
              </w:rPr>
            </w:pPr>
          </w:p>
        </w:tc>
        <w:tc>
          <w:tcPr>
            <w:tcW w:w="1247" w:type="dxa"/>
          </w:tcPr>
          <w:p w14:paraId="6DF1D39E" w14:textId="5374A7B8" w:rsidR="00E74414" w:rsidRPr="00197841" w:rsidDel="00567592" w:rsidRDefault="00E74414" w:rsidP="00BF5B2B">
            <w:pPr>
              <w:rPr>
                <w:del w:id="376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715056FF" w14:textId="3D5327B8" w:rsidR="00E74414" w:rsidRPr="00197841" w:rsidDel="00567592" w:rsidRDefault="00E74414" w:rsidP="00BF5B2B">
            <w:pPr>
              <w:rPr>
                <w:del w:id="377" w:author="Halttunen Mika" w:date="2019-09-25T10:58:00Z"/>
              </w:rPr>
            </w:pPr>
          </w:p>
        </w:tc>
      </w:tr>
      <w:tr w:rsidR="00E74414" w:rsidRPr="00310F6E" w:rsidDel="00567592" w14:paraId="0C1344B8" w14:textId="196DC8D6" w:rsidTr="00580586">
        <w:trPr>
          <w:gridAfter w:val="1"/>
          <w:wAfter w:w="791" w:type="dxa"/>
          <w:del w:id="378" w:author="Halttunen Mika" w:date="2019-09-25T10:58:00Z"/>
        </w:trPr>
        <w:tc>
          <w:tcPr>
            <w:tcW w:w="2608" w:type="dxa"/>
          </w:tcPr>
          <w:p w14:paraId="0612C83D" w14:textId="6E557568" w:rsidR="00E74414" w:rsidRPr="00197841" w:rsidDel="00567592" w:rsidRDefault="00E74414" w:rsidP="00BF5B2B">
            <w:pPr>
              <w:jc w:val="center"/>
              <w:rPr>
                <w:del w:id="379" w:author="Halttunen Mika" w:date="2019-09-25T10:58:00Z"/>
                <w:rFonts w:cs="Arial"/>
                <w:color w:val="000000"/>
              </w:rPr>
            </w:pPr>
            <w:del w:id="380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OTHER</w:delText>
              </w:r>
            </w:del>
          </w:p>
          <w:p w14:paraId="199882DC" w14:textId="51750942" w:rsidR="00E74414" w:rsidRPr="00197841" w:rsidDel="00567592" w:rsidRDefault="00E74414" w:rsidP="00BF5B2B">
            <w:pPr>
              <w:jc w:val="center"/>
              <w:rPr>
                <w:del w:id="381" w:author="Halttunen Mika" w:date="2019-09-25T10:58:00Z"/>
                <w:rFonts w:cs="Arial"/>
                <w:color w:val="000000"/>
              </w:rPr>
            </w:pPr>
            <w:del w:id="382" w:author="Halttunen Mika" w:date="2019-09-25T10:58:00Z">
              <w:r w:rsidRPr="00197841" w:rsidDel="00567592">
                <w:rPr>
                  <w:rFonts w:cs="Arial"/>
                  <w:color w:val="000000"/>
                </w:rPr>
                <w:delText>(feel free to insert additional rows)</w:delText>
              </w:r>
            </w:del>
          </w:p>
        </w:tc>
        <w:tc>
          <w:tcPr>
            <w:tcW w:w="1393" w:type="dxa"/>
            <w:gridSpan w:val="2"/>
          </w:tcPr>
          <w:p w14:paraId="0AE0FC54" w14:textId="11F11733" w:rsidR="00E74414" w:rsidRPr="00197841" w:rsidDel="00567592" w:rsidRDefault="00E74414" w:rsidP="00BF5B2B">
            <w:pPr>
              <w:rPr>
                <w:del w:id="383" w:author="Halttunen Mika" w:date="2019-09-25T10:58:00Z"/>
              </w:rPr>
            </w:pPr>
          </w:p>
        </w:tc>
        <w:tc>
          <w:tcPr>
            <w:tcW w:w="1247" w:type="dxa"/>
          </w:tcPr>
          <w:p w14:paraId="743CE426" w14:textId="6913BA6B" w:rsidR="00E74414" w:rsidRPr="00197841" w:rsidDel="00567592" w:rsidRDefault="00E74414" w:rsidP="00BF5B2B">
            <w:pPr>
              <w:rPr>
                <w:del w:id="384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5F098A80" w14:textId="34E3923C" w:rsidR="00E74414" w:rsidRPr="00197841" w:rsidDel="00567592" w:rsidRDefault="00E74414" w:rsidP="00BF5B2B">
            <w:pPr>
              <w:rPr>
                <w:del w:id="385" w:author="Halttunen Mika" w:date="2019-09-25T10:58:00Z"/>
              </w:rPr>
            </w:pPr>
          </w:p>
        </w:tc>
      </w:tr>
      <w:tr w:rsidR="00E74414" w:rsidRPr="00310F6E" w:rsidDel="00567592" w14:paraId="7BD41142" w14:textId="66467AA8" w:rsidTr="00580586">
        <w:trPr>
          <w:gridAfter w:val="1"/>
          <w:wAfter w:w="791" w:type="dxa"/>
          <w:del w:id="386" w:author="Halttunen Mika" w:date="2019-09-25T10:58:00Z"/>
        </w:trPr>
        <w:tc>
          <w:tcPr>
            <w:tcW w:w="2608" w:type="dxa"/>
          </w:tcPr>
          <w:p w14:paraId="5A3FEFC1" w14:textId="5F42230B" w:rsidR="00E74414" w:rsidRPr="00197841" w:rsidDel="00567592" w:rsidRDefault="00E74414" w:rsidP="00BF5B2B">
            <w:pPr>
              <w:jc w:val="center"/>
              <w:rPr>
                <w:del w:id="387" w:author="Halttunen Mika" w:date="2019-09-25T10:58:00Z"/>
                <w:rFonts w:cs="Arial"/>
                <w:i/>
                <w:color w:val="000000"/>
              </w:rPr>
            </w:pPr>
            <w:moveFromRangeStart w:id="388" w:author="fabrizio" w:date="2018-10-03T09:33:00Z" w:name="move526322552"/>
            <w:moveFrom w:id="389" w:author="fabrizio" w:date="2018-10-03T09:33:00Z">
              <w:del w:id="390" w:author="Halttunen Mika" w:date="2019-09-25T10:58:00Z">
                <w:r w:rsidRPr="00197841" w:rsidDel="00567592">
                  <w:rPr>
                    <w:rFonts w:cs="Arial"/>
                    <w:i/>
                    <w:color w:val="000000"/>
                  </w:rPr>
                  <w:delText>Promote co-operation with allied services</w:delText>
                </w:r>
              </w:del>
            </w:moveFrom>
            <w:moveFromRangeEnd w:id="388"/>
          </w:p>
        </w:tc>
        <w:tc>
          <w:tcPr>
            <w:tcW w:w="1393" w:type="dxa"/>
            <w:gridSpan w:val="2"/>
          </w:tcPr>
          <w:p w14:paraId="61DD9FB2" w14:textId="54BBA2A2" w:rsidR="00E74414" w:rsidRPr="00197841" w:rsidDel="00567592" w:rsidRDefault="00E74414" w:rsidP="00BF5B2B">
            <w:pPr>
              <w:rPr>
                <w:del w:id="391" w:author="Halttunen Mika" w:date="2019-09-25T10:58:00Z"/>
              </w:rPr>
            </w:pPr>
            <w:del w:id="392" w:author="Halttunen Mika" w:date="2019-09-25T10:58:00Z">
              <w:r w:rsidRPr="00197841" w:rsidDel="00567592">
                <w:delText>X</w:delText>
              </w:r>
            </w:del>
          </w:p>
        </w:tc>
        <w:tc>
          <w:tcPr>
            <w:tcW w:w="1247" w:type="dxa"/>
          </w:tcPr>
          <w:p w14:paraId="0E444EAD" w14:textId="3D5B0AE0" w:rsidR="00E74414" w:rsidRPr="00197841" w:rsidDel="00567592" w:rsidRDefault="00E74414" w:rsidP="00BF5B2B">
            <w:pPr>
              <w:rPr>
                <w:del w:id="393" w:author="Halttunen Mika" w:date="2019-09-25T10:58:00Z"/>
              </w:rPr>
            </w:pPr>
          </w:p>
        </w:tc>
        <w:tc>
          <w:tcPr>
            <w:tcW w:w="4553" w:type="dxa"/>
            <w:gridSpan w:val="3"/>
          </w:tcPr>
          <w:p w14:paraId="6D8B029C" w14:textId="37D0673B" w:rsidR="00E74414" w:rsidRPr="00197841" w:rsidDel="00567592" w:rsidRDefault="00E74414" w:rsidP="00BF5B2B">
            <w:pPr>
              <w:rPr>
                <w:del w:id="394" w:author="Halttunen Mika" w:date="2019-09-25T10:58:00Z"/>
                <w:rFonts w:eastAsia="Times New Roman"/>
              </w:rPr>
            </w:pPr>
            <w:moveFromRangeStart w:id="395" w:author="fabrizio" w:date="2018-10-03T09:34:00Z" w:name="move526322569"/>
            <w:moveFrom w:id="396" w:author="fabrizio" w:date="2018-10-03T09:34:00Z">
              <w:del w:id="397" w:author="Halttunen Mika" w:date="2019-09-25T10:58:00Z">
                <w:r w:rsidRPr="00197841" w:rsidDel="00567592">
                  <w:rPr>
                    <w:rFonts w:eastAsia="Times New Roman"/>
                  </w:rPr>
                  <w:delText>Pilot meetings</w:delText>
                </w:r>
              </w:del>
            </w:moveFrom>
          </w:p>
          <w:p w14:paraId="08F00A9E" w14:textId="30CDE7E8" w:rsidR="00E74414" w:rsidRPr="00197841" w:rsidDel="00567592" w:rsidRDefault="00E74414" w:rsidP="00BF5B2B">
            <w:pPr>
              <w:rPr>
                <w:del w:id="398" w:author="Halttunen Mika" w:date="2019-09-25T10:58:00Z"/>
              </w:rPr>
            </w:pPr>
            <w:moveFrom w:id="399" w:author="fabrizio" w:date="2018-10-03T09:34:00Z">
              <w:del w:id="400" w:author="Halttunen Mika" w:date="2019-09-25T10:58:00Z">
                <w:r w:rsidRPr="00197841" w:rsidDel="00567592">
                  <w:rPr>
                    <w:rFonts w:eastAsia="Times New Roman"/>
                  </w:rPr>
                  <w:delText>STS-operators meetings</w:delText>
                </w:r>
              </w:del>
            </w:moveFrom>
            <w:moveFromRangeEnd w:id="395"/>
          </w:p>
        </w:tc>
      </w:tr>
      <w:tr w:rsidR="00567592" w:rsidRPr="00310F6E" w14:paraId="1BA099E7" w14:textId="77777777" w:rsidTr="00567592">
        <w:tc>
          <w:tcPr>
            <w:tcW w:w="3870" w:type="dxa"/>
            <w:gridSpan w:val="2"/>
          </w:tcPr>
          <w:p w14:paraId="5B226401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A</w:t>
            </w:r>
          </w:p>
        </w:tc>
        <w:tc>
          <w:tcPr>
            <w:tcW w:w="2945" w:type="dxa"/>
            <w:gridSpan w:val="4"/>
          </w:tcPr>
          <w:p w14:paraId="51635853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B</w:t>
            </w:r>
          </w:p>
        </w:tc>
        <w:tc>
          <w:tcPr>
            <w:tcW w:w="3777" w:type="dxa"/>
            <w:gridSpan w:val="2"/>
          </w:tcPr>
          <w:p w14:paraId="6B4044E9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C</w:t>
            </w:r>
          </w:p>
        </w:tc>
      </w:tr>
      <w:tr w:rsidR="00567592" w:rsidRPr="00310F6E" w14:paraId="3BD416C8" w14:textId="77777777" w:rsidTr="00567592">
        <w:tc>
          <w:tcPr>
            <w:tcW w:w="3870" w:type="dxa"/>
            <w:gridSpan w:val="2"/>
          </w:tcPr>
          <w:p w14:paraId="7B3D051C" w14:textId="743CFE01" w:rsidR="00567592" w:rsidRPr="00197841" w:rsidRDefault="00567592" w:rsidP="00F21EA6">
            <w:r w:rsidRPr="00310F6E">
              <w:rPr>
                <w:b/>
              </w:rPr>
              <w:t>Job description, according to IALA Recommendation V 103</w:t>
            </w:r>
          </w:p>
        </w:tc>
        <w:tc>
          <w:tcPr>
            <w:tcW w:w="2945" w:type="dxa"/>
            <w:gridSpan w:val="4"/>
          </w:tcPr>
          <w:p w14:paraId="6EFA0D56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Agreement/Disagreement</w:t>
            </w:r>
          </w:p>
        </w:tc>
        <w:tc>
          <w:tcPr>
            <w:tcW w:w="3777" w:type="dxa"/>
            <w:gridSpan w:val="2"/>
          </w:tcPr>
          <w:p w14:paraId="09DE9A5A" w14:textId="77777777" w:rsidR="00567592" w:rsidRPr="00197841" w:rsidRDefault="00567592" w:rsidP="00F21EA6">
            <w:pPr>
              <w:jc w:val="center"/>
              <w:rPr>
                <w:b/>
              </w:rPr>
            </w:pPr>
            <w:r w:rsidRPr="00197841">
              <w:rPr>
                <w:b/>
              </w:rPr>
              <w:t>Note</w:t>
            </w:r>
          </w:p>
        </w:tc>
      </w:tr>
      <w:tr w:rsidR="00567592" w:rsidRPr="00310F6E" w14:paraId="00F8A7A5" w14:textId="77777777" w:rsidTr="00567592">
        <w:trPr>
          <w:trHeight w:val="406"/>
        </w:trPr>
        <w:tc>
          <w:tcPr>
            <w:tcW w:w="10592" w:type="dxa"/>
            <w:gridSpan w:val="8"/>
          </w:tcPr>
          <w:p w14:paraId="527AD750" w14:textId="77777777" w:rsidR="00567592" w:rsidRDefault="00567592" w:rsidP="00F21EA6">
            <w:pPr>
              <w:jc w:val="center"/>
              <w:rPr>
                <w:b/>
              </w:rPr>
            </w:pPr>
            <w:r w:rsidRPr="00310F6E">
              <w:rPr>
                <w:b/>
              </w:rPr>
              <w:t>MANAGERIAL COMPETENC</w:t>
            </w:r>
            <w:r>
              <w:rPr>
                <w:b/>
              </w:rPr>
              <w:t>I</w:t>
            </w:r>
            <w:r w:rsidRPr="00310F6E">
              <w:rPr>
                <w:b/>
              </w:rPr>
              <w:t>ES</w:t>
            </w:r>
          </w:p>
          <w:p w14:paraId="4DA2FE0A" w14:textId="77777777" w:rsidR="00567592" w:rsidRPr="00197841" w:rsidRDefault="00567592" w:rsidP="00F21EA6"/>
        </w:tc>
      </w:tr>
      <w:tr w:rsidR="00567592" w:rsidRPr="00310F6E" w14:paraId="377191D0" w14:textId="77777777" w:rsidTr="00567592">
        <w:tc>
          <w:tcPr>
            <w:tcW w:w="3870" w:type="dxa"/>
            <w:gridSpan w:val="2"/>
          </w:tcPr>
          <w:p w14:paraId="5E440888" w14:textId="77777777" w:rsidR="00567592" w:rsidRPr="00E7335A" w:rsidRDefault="00567592" w:rsidP="00F21EA6">
            <w:pPr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 xml:space="preserve">Managing and co-ordinating financial, </w:t>
            </w:r>
            <w:proofErr w:type="gramStart"/>
            <w:r w:rsidRPr="00E7335A">
              <w:rPr>
                <w:rFonts w:cs="Arial"/>
                <w:b/>
                <w:color w:val="000000"/>
              </w:rPr>
              <w:t>technical ,</w:t>
            </w:r>
            <w:proofErr w:type="gramEnd"/>
            <w:r w:rsidRPr="00E7335A">
              <w:rPr>
                <w:rFonts w:cs="Arial"/>
                <w:b/>
                <w:color w:val="000000"/>
              </w:rPr>
              <w:t xml:space="preserve"> and human resources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73082DF5" w14:textId="77777777" w:rsidR="00567592" w:rsidRDefault="00567592">
            <w:pPr>
              <w:jc w:val="center"/>
              <w:rPr>
                <w:b/>
              </w:rPr>
            </w:pPr>
          </w:p>
          <w:p w14:paraId="1BD81288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4B4BAF11" w14:textId="77777777" w:rsidR="00567592" w:rsidRDefault="00567592">
            <w:pPr>
              <w:jc w:val="center"/>
              <w:rPr>
                <w:b/>
              </w:rPr>
            </w:pPr>
          </w:p>
          <w:p w14:paraId="3187F9D7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48887EB4" w14:textId="77777777" w:rsidR="00567592" w:rsidRPr="00197841" w:rsidRDefault="00567592" w:rsidP="00F21EA6"/>
        </w:tc>
      </w:tr>
      <w:tr w:rsidR="00567592" w:rsidRPr="00310F6E" w14:paraId="3F9C44E3" w14:textId="77777777" w:rsidTr="00567592">
        <w:tc>
          <w:tcPr>
            <w:tcW w:w="3870" w:type="dxa"/>
            <w:gridSpan w:val="2"/>
          </w:tcPr>
          <w:p w14:paraId="1AF3AAE9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 xml:space="preserve">Ensuring that the aims and objectives of the VTS </w:t>
            </w:r>
            <w:proofErr w:type="gramStart"/>
            <w:r w:rsidRPr="00197841">
              <w:rPr>
                <w:rFonts w:cs="Arial"/>
                <w:color w:val="000000"/>
              </w:rPr>
              <w:t>are met at all times</w:t>
            </w:r>
            <w:proofErr w:type="gramEnd"/>
          </w:p>
        </w:tc>
        <w:tc>
          <w:tcPr>
            <w:tcW w:w="1512" w:type="dxa"/>
            <w:gridSpan w:val="3"/>
          </w:tcPr>
          <w:p w14:paraId="10F07807" w14:textId="77777777" w:rsidR="00567592" w:rsidRPr="00197841" w:rsidRDefault="00567592">
            <w:pPr>
              <w:jc w:val="center"/>
              <w:pPrChange w:id="40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4394DAD" w14:textId="77777777" w:rsidR="00567592" w:rsidRPr="00197841" w:rsidRDefault="00567592">
            <w:pPr>
              <w:jc w:val="center"/>
              <w:pPrChange w:id="40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565DB56" w14:textId="77777777" w:rsidR="00567592" w:rsidRPr="00197841" w:rsidRDefault="00567592" w:rsidP="00F21EA6"/>
        </w:tc>
      </w:tr>
      <w:tr w:rsidR="00567592" w:rsidRPr="00310F6E" w14:paraId="7B08779D" w14:textId="77777777" w:rsidTr="00567592">
        <w:tc>
          <w:tcPr>
            <w:tcW w:w="3870" w:type="dxa"/>
            <w:gridSpan w:val="2"/>
          </w:tcPr>
          <w:p w14:paraId="690B9FB7" w14:textId="77777777" w:rsidR="00567592" w:rsidRDefault="00567592" w:rsidP="00F21EA6">
            <w:r>
              <w:rPr>
                <w:rFonts w:cs="Arial"/>
                <w:color w:val="222222"/>
                <w:sz w:val="21"/>
                <w:szCs w:val="21"/>
              </w:rPr>
              <w:t xml:space="preserve">Ensure scheduling and rostering </w:t>
            </w:r>
          </w:p>
          <w:p w14:paraId="7DFB14DB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245C0C8C" w14:textId="77777777" w:rsidR="00567592" w:rsidRPr="00197841" w:rsidDel="00101C54" w:rsidRDefault="00567592">
            <w:pPr>
              <w:jc w:val="center"/>
              <w:pPrChange w:id="40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A5A1B6A" w14:textId="77777777" w:rsidR="00567592" w:rsidRPr="00197841" w:rsidRDefault="00567592">
            <w:pPr>
              <w:jc w:val="center"/>
              <w:pPrChange w:id="40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DDAB96D" w14:textId="77777777" w:rsidR="00567592" w:rsidRPr="00197841" w:rsidRDefault="00567592" w:rsidP="00F21EA6"/>
        </w:tc>
      </w:tr>
      <w:tr w:rsidR="00567592" w:rsidRPr="00310F6E" w14:paraId="53371900" w14:textId="77777777" w:rsidTr="00567592">
        <w:tc>
          <w:tcPr>
            <w:tcW w:w="3870" w:type="dxa"/>
            <w:gridSpan w:val="2"/>
          </w:tcPr>
          <w:p w14:paraId="0EE1CD5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197841">
              <w:t>Provide periodical internal audit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078EDCC5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0EB82F76" w14:textId="77777777" w:rsidR="00567592" w:rsidRPr="00197841" w:rsidRDefault="00567592">
            <w:pPr>
              <w:jc w:val="center"/>
              <w:pPrChange w:id="40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B0176B1" w14:textId="77777777" w:rsidR="00567592" w:rsidRPr="00197841" w:rsidRDefault="00567592">
            <w:pPr>
              <w:jc w:val="center"/>
              <w:pPrChange w:id="40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2334051" w14:textId="77777777" w:rsidR="00567592" w:rsidRPr="00197841" w:rsidRDefault="00567592" w:rsidP="00F21EA6"/>
        </w:tc>
      </w:tr>
      <w:tr w:rsidR="00567592" w:rsidRPr="00310F6E" w14:paraId="00D13552" w14:textId="77777777" w:rsidTr="00567592">
        <w:tc>
          <w:tcPr>
            <w:tcW w:w="3870" w:type="dxa"/>
            <w:gridSpan w:val="2"/>
          </w:tcPr>
          <w:p w14:paraId="03C6E9F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 security policy</w:t>
            </w:r>
          </w:p>
          <w:p w14:paraId="010AA830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10E2EBCB" w14:textId="77777777" w:rsidR="00567592" w:rsidRPr="00197841" w:rsidRDefault="00567592">
            <w:pPr>
              <w:jc w:val="center"/>
              <w:pPrChange w:id="40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C7C809E" w14:textId="77777777" w:rsidR="00567592" w:rsidRPr="00197841" w:rsidRDefault="00567592">
            <w:pPr>
              <w:jc w:val="center"/>
              <w:pPrChange w:id="40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F5F29BD" w14:textId="77777777" w:rsidR="00567592" w:rsidRPr="00197841" w:rsidRDefault="00567592" w:rsidP="00F21EA6"/>
        </w:tc>
      </w:tr>
      <w:tr w:rsidR="00567592" w:rsidRPr="00310F6E" w14:paraId="18B0A051" w14:textId="77777777" w:rsidTr="00567592">
        <w:tc>
          <w:tcPr>
            <w:tcW w:w="3870" w:type="dxa"/>
            <w:gridSpan w:val="2"/>
          </w:tcPr>
          <w:p w14:paraId="74F72F6D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E3787F">
              <w:rPr>
                <w:rFonts w:cs="Arial"/>
                <w:color w:val="222222"/>
                <w:sz w:val="21"/>
                <w:szCs w:val="21"/>
              </w:rPr>
              <w:t>Implement, monitor and evaluate port strategies</w:t>
            </w:r>
          </w:p>
        </w:tc>
        <w:tc>
          <w:tcPr>
            <w:tcW w:w="1512" w:type="dxa"/>
            <w:gridSpan w:val="3"/>
          </w:tcPr>
          <w:p w14:paraId="49E361FB" w14:textId="77777777" w:rsidR="00567592" w:rsidRPr="00197841" w:rsidRDefault="00567592">
            <w:pPr>
              <w:jc w:val="center"/>
              <w:pPrChange w:id="40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332C974" w14:textId="77777777" w:rsidR="00567592" w:rsidRPr="00197841" w:rsidRDefault="00567592">
            <w:pPr>
              <w:jc w:val="center"/>
              <w:pPrChange w:id="41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E6736DD" w14:textId="77777777" w:rsidR="00567592" w:rsidRPr="00197841" w:rsidRDefault="00567592" w:rsidP="00F21EA6"/>
        </w:tc>
      </w:tr>
      <w:tr w:rsidR="00567592" w:rsidRPr="00310F6E" w14:paraId="6F143B92" w14:textId="77777777" w:rsidTr="00567592">
        <w:tc>
          <w:tcPr>
            <w:tcW w:w="3870" w:type="dxa"/>
            <w:gridSpan w:val="2"/>
          </w:tcPr>
          <w:p w14:paraId="4B0309B5" w14:textId="77777777" w:rsidR="00567592" w:rsidRPr="00E7335A" w:rsidRDefault="00567592" w:rsidP="00F21EA6">
            <w:pPr>
              <w:tabs>
                <w:tab w:val="left" w:pos="980"/>
              </w:tabs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Ensuring that the standards set by the Competent/VTS Authority for operator qualifications and training are met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4E984D21" w14:textId="77777777" w:rsidR="00567592" w:rsidRDefault="00567592">
            <w:pPr>
              <w:jc w:val="center"/>
              <w:rPr>
                <w:b/>
              </w:rPr>
            </w:pPr>
          </w:p>
          <w:p w14:paraId="43D3C5CD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2E582902" w14:textId="77777777" w:rsidR="00567592" w:rsidRDefault="00567592">
            <w:pPr>
              <w:jc w:val="center"/>
              <w:rPr>
                <w:b/>
              </w:rPr>
            </w:pPr>
          </w:p>
          <w:p w14:paraId="0729FBE9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0B1C660" w14:textId="77777777" w:rsidR="00567592" w:rsidRPr="00197841" w:rsidRDefault="00567592" w:rsidP="00F21EA6"/>
        </w:tc>
      </w:tr>
      <w:tr w:rsidR="00567592" w:rsidRPr="00310F6E" w14:paraId="153B6C9E" w14:textId="77777777" w:rsidTr="00567592">
        <w:tc>
          <w:tcPr>
            <w:tcW w:w="3870" w:type="dxa"/>
            <w:gridSpan w:val="2"/>
          </w:tcPr>
          <w:p w14:paraId="763E430D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Administration of personnel selection procedure (recruitment)</w:t>
            </w:r>
          </w:p>
        </w:tc>
        <w:tc>
          <w:tcPr>
            <w:tcW w:w="1512" w:type="dxa"/>
            <w:gridSpan w:val="3"/>
          </w:tcPr>
          <w:p w14:paraId="4D9F4308" w14:textId="77777777" w:rsidR="00567592" w:rsidRPr="00197841" w:rsidRDefault="00567592">
            <w:pPr>
              <w:jc w:val="center"/>
              <w:pPrChange w:id="41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1DB66BD" w14:textId="77777777" w:rsidR="00567592" w:rsidRPr="00197841" w:rsidRDefault="00567592">
            <w:pPr>
              <w:jc w:val="center"/>
              <w:pPrChange w:id="41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090162E4" w14:textId="77777777" w:rsidR="00567592" w:rsidRPr="00197841" w:rsidRDefault="00567592" w:rsidP="00F21EA6"/>
        </w:tc>
      </w:tr>
      <w:tr w:rsidR="00567592" w:rsidRPr="00310F6E" w14:paraId="38420FC5" w14:textId="77777777" w:rsidTr="00567592">
        <w:tc>
          <w:tcPr>
            <w:tcW w:w="3870" w:type="dxa"/>
            <w:gridSpan w:val="2"/>
          </w:tcPr>
          <w:p w14:paraId="23C2AE2F" w14:textId="77777777" w:rsidR="00567592" w:rsidRDefault="00567592" w:rsidP="00F21EA6">
            <w:pPr>
              <w:tabs>
                <w:tab w:val="left" w:pos="980"/>
              </w:tabs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Plan and oversee training cycle</w:t>
            </w:r>
          </w:p>
          <w:p w14:paraId="7EA1112B" w14:textId="77777777" w:rsidR="00567592" w:rsidRDefault="00567592" w:rsidP="00F21EA6">
            <w:pPr>
              <w:tabs>
                <w:tab w:val="left" w:pos="980"/>
              </w:tabs>
            </w:pPr>
          </w:p>
        </w:tc>
        <w:tc>
          <w:tcPr>
            <w:tcW w:w="1512" w:type="dxa"/>
            <w:gridSpan w:val="3"/>
          </w:tcPr>
          <w:p w14:paraId="041CA57F" w14:textId="77777777" w:rsidR="00567592" w:rsidRPr="00197841" w:rsidRDefault="00567592">
            <w:pPr>
              <w:jc w:val="center"/>
              <w:pPrChange w:id="41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A05AAD0" w14:textId="77777777" w:rsidR="00567592" w:rsidRPr="00197841" w:rsidRDefault="00567592">
            <w:pPr>
              <w:jc w:val="center"/>
              <w:pPrChange w:id="41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676D7D0" w14:textId="77777777" w:rsidR="00567592" w:rsidRPr="00197841" w:rsidRDefault="00567592" w:rsidP="00F21EA6"/>
        </w:tc>
      </w:tr>
      <w:tr w:rsidR="00567592" w:rsidRPr="00310F6E" w14:paraId="12204005" w14:textId="77777777" w:rsidTr="00567592">
        <w:tc>
          <w:tcPr>
            <w:tcW w:w="3870" w:type="dxa"/>
            <w:gridSpan w:val="2"/>
          </w:tcPr>
          <w:p w14:paraId="5963BDCD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Oversee training results</w:t>
            </w:r>
          </w:p>
          <w:p w14:paraId="62753504" w14:textId="77777777" w:rsidR="00567592" w:rsidRPr="00197841" w:rsidRDefault="00567592" w:rsidP="00F21EA6"/>
        </w:tc>
        <w:tc>
          <w:tcPr>
            <w:tcW w:w="1512" w:type="dxa"/>
            <w:gridSpan w:val="3"/>
          </w:tcPr>
          <w:p w14:paraId="457FC899" w14:textId="77777777" w:rsidR="00567592" w:rsidRPr="00197841" w:rsidRDefault="00567592">
            <w:pPr>
              <w:jc w:val="center"/>
              <w:pPrChange w:id="41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23F6FDF" w14:textId="77777777" w:rsidR="00567592" w:rsidRPr="00197841" w:rsidRDefault="00567592">
            <w:pPr>
              <w:jc w:val="center"/>
              <w:pPrChange w:id="41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6B39321" w14:textId="77777777" w:rsidR="00567592" w:rsidRPr="00197841" w:rsidRDefault="00567592" w:rsidP="00F21EA6"/>
        </w:tc>
      </w:tr>
      <w:tr w:rsidR="00567592" w:rsidRPr="00310F6E" w14:paraId="45AB7EA2" w14:textId="77777777" w:rsidTr="00567592">
        <w:tc>
          <w:tcPr>
            <w:tcW w:w="3870" w:type="dxa"/>
            <w:gridSpan w:val="2"/>
          </w:tcPr>
          <w:p w14:paraId="7A44A9EC" w14:textId="77777777" w:rsidR="00567592" w:rsidRPr="00400EBA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the implementation of Team Resource Management -training (statistics, decision making, teamwork, leadership, communication, stress and fatigue etc)</w:t>
            </w:r>
          </w:p>
        </w:tc>
        <w:tc>
          <w:tcPr>
            <w:tcW w:w="1512" w:type="dxa"/>
            <w:gridSpan w:val="3"/>
          </w:tcPr>
          <w:p w14:paraId="3737C616" w14:textId="77777777" w:rsidR="00567592" w:rsidRPr="00197841" w:rsidRDefault="00567592">
            <w:pPr>
              <w:jc w:val="center"/>
              <w:pPrChange w:id="41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1B6FD80" w14:textId="77777777" w:rsidR="00567592" w:rsidRPr="00197841" w:rsidRDefault="00567592">
            <w:pPr>
              <w:jc w:val="center"/>
              <w:pPrChange w:id="41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4280A98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5F2B1CB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13F8AA57" w14:textId="77777777" w:rsidR="00567592" w:rsidRPr="00197841" w:rsidRDefault="00567592" w:rsidP="00F21EA6">
            <w:pPr>
              <w:spacing w:before="100" w:beforeAutospacing="1"/>
            </w:pPr>
          </w:p>
        </w:tc>
      </w:tr>
      <w:tr w:rsidR="00567592" w:rsidRPr="00310F6E" w14:paraId="51547602" w14:textId="77777777" w:rsidTr="00567592">
        <w:tc>
          <w:tcPr>
            <w:tcW w:w="3870" w:type="dxa"/>
            <w:gridSpan w:val="2"/>
          </w:tcPr>
          <w:p w14:paraId="5F25DB13" w14:textId="77777777" w:rsidR="00567592" w:rsidRPr="00400EBA" w:rsidRDefault="00567592" w:rsidP="00F21EA6">
            <w:pPr>
              <w:spacing w:before="100" w:beforeAutospacing="1"/>
            </w:pPr>
            <w:r>
              <w:rPr>
                <w:rFonts w:cs="Arial"/>
                <w:color w:val="222222"/>
                <w:sz w:val="21"/>
                <w:szCs w:val="21"/>
              </w:rPr>
              <w:t>Ensure that training facilities are operational</w:t>
            </w:r>
          </w:p>
        </w:tc>
        <w:tc>
          <w:tcPr>
            <w:tcW w:w="1512" w:type="dxa"/>
            <w:gridSpan w:val="3"/>
          </w:tcPr>
          <w:p w14:paraId="4A525A05" w14:textId="77777777" w:rsidR="00567592" w:rsidRPr="00197841" w:rsidRDefault="00567592">
            <w:pPr>
              <w:jc w:val="center"/>
              <w:pPrChange w:id="41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4543DCB" w14:textId="77777777" w:rsidR="00567592" w:rsidRPr="00197841" w:rsidRDefault="00567592">
            <w:pPr>
              <w:jc w:val="center"/>
              <w:pPrChange w:id="42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ED375A1" w14:textId="77777777" w:rsidR="00567592" w:rsidRPr="00197841" w:rsidRDefault="00567592" w:rsidP="00F21EA6"/>
        </w:tc>
      </w:tr>
      <w:tr w:rsidR="00567592" w:rsidRPr="00310F6E" w14:paraId="26AB789C" w14:textId="77777777" w:rsidTr="00567592">
        <w:tc>
          <w:tcPr>
            <w:tcW w:w="3870" w:type="dxa"/>
            <w:gridSpan w:val="2"/>
          </w:tcPr>
          <w:p w14:paraId="3040005F" w14:textId="77777777" w:rsidR="00567592" w:rsidRPr="00E7335A" w:rsidRDefault="00567592" w:rsidP="00F21EA6">
            <w:pPr>
              <w:rPr>
                <w:b/>
              </w:rPr>
            </w:pPr>
            <w:r w:rsidRPr="00E7335A">
              <w:rPr>
                <w:rFonts w:cs="Arial"/>
                <w:b/>
                <w:color w:val="000000"/>
              </w:rPr>
              <w:t>Ensuring that the training and certification of VTS personnel are appropriate to the service types being provided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225B0798" w14:textId="77777777" w:rsidR="00567592" w:rsidRDefault="00567592">
            <w:pPr>
              <w:jc w:val="center"/>
              <w:rPr>
                <w:b/>
              </w:rPr>
            </w:pPr>
          </w:p>
          <w:p w14:paraId="193F05D9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21D00F14" w14:textId="77777777" w:rsidR="00567592" w:rsidRDefault="00567592">
            <w:pPr>
              <w:jc w:val="center"/>
              <w:rPr>
                <w:b/>
              </w:rPr>
            </w:pPr>
          </w:p>
          <w:p w14:paraId="45DF436A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212A087C" w14:textId="77777777" w:rsidR="00567592" w:rsidRPr="00197841" w:rsidRDefault="00567592" w:rsidP="00F21EA6"/>
          <w:p w14:paraId="649441C1" w14:textId="77777777" w:rsidR="00567592" w:rsidRPr="00197841" w:rsidRDefault="00567592" w:rsidP="00F21EA6"/>
        </w:tc>
      </w:tr>
      <w:tr w:rsidR="00567592" w:rsidRPr="00310F6E" w14:paraId="77FB48DB" w14:textId="77777777" w:rsidTr="00567592">
        <w:tc>
          <w:tcPr>
            <w:tcW w:w="3870" w:type="dxa"/>
            <w:gridSpan w:val="2"/>
          </w:tcPr>
          <w:p w14:paraId="1B3EB6F1" w14:textId="77777777" w:rsidR="00567592" w:rsidRPr="00197841" w:rsidRDefault="00567592" w:rsidP="00F21EA6">
            <w:pPr>
              <w:rPr>
                <w:rFonts w:cs="Arial"/>
                <w:color w:val="000000"/>
              </w:rPr>
            </w:pPr>
            <w:r w:rsidRPr="00197841">
              <w:t>Provid</w:t>
            </w:r>
            <w:r>
              <w:t xml:space="preserve">e </w:t>
            </w:r>
            <w:r w:rsidRPr="00197841">
              <w:t>annual/periodical assessment</w:t>
            </w:r>
          </w:p>
        </w:tc>
        <w:tc>
          <w:tcPr>
            <w:tcW w:w="1512" w:type="dxa"/>
            <w:gridSpan w:val="3"/>
          </w:tcPr>
          <w:p w14:paraId="4FFCECDA" w14:textId="77777777" w:rsidR="00567592" w:rsidRPr="00197841" w:rsidRDefault="00567592">
            <w:pPr>
              <w:jc w:val="center"/>
              <w:pPrChange w:id="42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51754F7" w14:textId="77777777" w:rsidR="00567592" w:rsidRPr="00197841" w:rsidRDefault="00567592">
            <w:pPr>
              <w:jc w:val="center"/>
              <w:pPrChange w:id="42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B23658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A712B45" w14:textId="77777777" w:rsidTr="00567592">
        <w:tc>
          <w:tcPr>
            <w:tcW w:w="3870" w:type="dxa"/>
            <w:gridSpan w:val="2"/>
          </w:tcPr>
          <w:p w14:paraId="7E26DEB5" w14:textId="77777777" w:rsidR="00567592" w:rsidRPr="00E7335A" w:rsidRDefault="00567592" w:rsidP="00F21EA6">
            <w:pPr>
              <w:jc w:val="both"/>
              <w:rPr>
                <w:rFonts w:cs="Arial"/>
                <w:b/>
                <w:color w:val="000000"/>
              </w:rPr>
            </w:pPr>
            <w:r w:rsidRPr="00E7335A">
              <w:rPr>
                <w:rFonts w:cs="Arial"/>
                <w:b/>
                <w:color w:val="000000"/>
              </w:rPr>
              <w:t>Ensuring VTS quality standards are maintained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343ACE59" w14:textId="77777777" w:rsidR="00567592" w:rsidRDefault="00567592">
            <w:pPr>
              <w:jc w:val="center"/>
              <w:rPr>
                <w:b/>
              </w:rPr>
            </w:pPr>
          </w:p>
          <w:p w14:paraId="4F0B0B44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75BC0EDC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4A9301FC" w14:textId="77777777" w:rsidR="00567592" w:rsidRDefault="00567592">
            <w:pPr>
              <w:jc w:val="center"/>
              <w:rPr>
                <w:b/>
              </w:rPr>
            </w:pPr>
          </w:p>
          <w:p w14:paraId="04C00854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60C2195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2F4BB16" w14:textId="77777777" w:rsidTr="00567592">
        <w:tc>
          <w:tcPr>
            <w:tcW w:w="3870" w:type="dxa"/>
            <w:gridSpan w:val="2"/>
          </w:tcPr>
          <w:p w14:paraId="5295BD3F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Develop, implement and re-apply quality system</w:t>
            </w:r>
          </w:p>
          <w:p w14:paraId="558A0927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B8E1342" w14:textId="77777777" w:rsidR="00567592" w:rsidRPr="00197841" w:rsidRDefault="00567592">
            <w:pPr>
              <w:jc w:val="center"/>
              <w:pPrChange w:id="42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048588A6" w14:textId="77777777" w:rsidR="00567592" w:rsidRPr="00197841" w:rsidRDefault="00567592">
            <w:pPr>
              <w:jc w:val="center"/>
              <w:pPrChange w:id="42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1D7E83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8EEF389" w14:textId="77777777" w:rsidTr="00567592">
        <w:tc>
          <w:tcPr>
            <w:tcW w:w="3870" w:type="dxa"/>
            <w:gridSpan w:val="2"/>
          </w:tcPr>
          <w:p w14:paraId="21B9EF72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risk analysis </w:t>
            </w:r>
          </w:p>
          <w:p w14:paraId="7523A195" w14:textId="77777777" w:rsidR="00567592" w:rsidRPr="00197841" w:rsidRDefault="00567592" w:rsidP="00F21EA6">
            <w:pPr>
              <w:jc w:val="both"/>
            </w:pPr>
          </w:p>
        </w:tc>
        <w:tc>
          <w:tcPr>
            <w:tcW w:w="1512" w:type="dxa"/>
            <w:gridSpan w:val="3"/>
          </w:tcPr>
          <w:p w14:paraId="72FAC1AB" w14:textId="77777777" w:rsidR="00567592" w:rsidRPr="00197841" w:rsidRDefault="00567592">
            <w:pPr>
              <w:jc w:val="center"/>
              <w:pPrChange w:id="42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18E4B6BC" w14:textId="77777777" w:rsidR="00567592" w:rsidRPr="00197841" w:rsidRDefault="00567592">
            <w:pPr>
              <w:jc w:val="center"/>
              <w:pPrChange w:id="42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942F648" w14:textId="77777777" w:rsidR="00567592" w:rsidRPr="0000591F" w:rsidRDefault="00567592" w:rsidP="00F21EA6">
            <w:pPr>
              <w:spacing w:before="100" w:beforeAutospacing="1" w:after="24"/>
              <w:rPr>
                <w:lang w:val="fr-FR"/>
              </w:rPr>
            </w:pPr>
          </w:p>
        </w:tc>
      </w:tr>
      <w:tr w:rsidR="00567592" w:rsidRPr="00310F6E" w14:paraId="3ACDDEA3" w14:textId="77777777" w:rsidTr="00567592">
        <w:tc>
          <w:tcPr>
            <w:tcW w:w="3870" w:type="dxa"/>
            <w:gridSpan w:val="2"/>
          </w:tcPr>
          <w:p w14:paraId="42019E45" w14:textId="77777777" w:rsidR="00567592" w:rsidRPr="00E7335A" w:rsidRDefault="00567592" w:rsidP="00F21EA6">
            <w:pPr>
              <w:rPr>
                <w:rFonts w:cs="Arial"/>
                <w:b/>
                <w:color w:val="000000"/>
              </w:rPr>
            </w:pPr>
            <w:r w:rsidRPr="00E7335A">
              <w:rPr>
                <w:rFonts w:cs="Arial"/>
                <w:b/>
                <w:color w:val="000000"/>
              </w:rPr>
              <w:t>Ensure security of work environment</w:t>
            </w:r>
            <w:r>
              <w:rPr>
                <w:rFonts w:cs="Arial"/>
                <w:b/>
                <w:color w:val="000000"/>
              </w:rPr>
              <w:t>:</w:t>
            </w:r>
            <w:r w:rsidRPr="00E7335A">
              <w:rPr>
                <w:rFonts w:cs="Arial"/>
                <w:b/>
                <w:color w:val="000000"/>
              </w:rPr>
              <w:t xml:space="preserve"> 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53218C31" w14:textId="77777777" w:rsidR="00567592" w:rsidRDefault="00567592">
            <w:pPr>
              <w:jc w:val="center"/>
              <w:rPr>
                <w:b/>
              </w:rPr>
            </w:pPr>
          </w:p>
          <w:p w14:paraId="490C0672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6D602AAA" w14:textId="77777777" w:rsidR="00567592" w:rsidRDefault="00567592">
            <w:pPr>
              <w:jc w:val="center"/>
              <w:rPr>
                <w:b/>
              </w:rPr>
            </w:pPr>
          </w:p>
          <w:p w14:paraId="1D51A123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F9F8C69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06DA8A0A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08EE58B5" w14:textId="77777777" w:rsidR="00567592" w:rsidRDefault="00567592" w:rsidP="00F21EA6">
            <w:pPr>
              <w:rPr>
                <w:sz w:val="22"/>
                <w:lang w:eastAsia="en-US"/>
              </w:rPr>
            </w:pPr>
          </w:p>
        </w:tc>
      </w:tr>
      <w:tr w:rsidR="00567592" w:rsidRPr="00310F6E" w14:paraId="3EB13903" w14:textId="77777777" w:rsidTr="00567592">
        <w:tc>
          <w:tcPr>
            <w:tcW w:w="3870" w:type="dxa"/>
            <w:gridSpan w:val="2"/>
          </w:tcPr>
          <w:p w14:paraId="06E2E69D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Implement external aggression protocol </w:t>
            </w:r>
          </w:p>
          <w:p w14:paraId="49B5CEE1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5ECE7044" w14:textId="77777777" w:rsidR="00567592" w:rsidRPr="00EB4517" w:rsidRDefault="00567592">
            <w:pPr>
              <w:jc w:val="center"/>
              <w:rPr>
                <w:highlight w:val="cyan"/>
              </w:rPr>
              <w:pPrChange w:id="42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0B5DB70" w14:textId="77777777" w:rsidR="00567592" w:rsidRPr="00EB4517" w:rsidRDefault="00567592">
            <w:pPr>
              <w:jc w:val="center"/>
              <w:rPr>
                <w:highlight w:val="cyan"/>
              </w:rPr>
              <w:pPrChange w:id="42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BB01F65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4AA1D8FB" w14:textId="77777777" w:rsidTr="00567592">
        <w:tc>
          <w:tcPr>
            <w:tcW w:w="3870" w:type="dxa"/>
            <w:gridSpan w:val="2"/>
          </w:tcPr>
          <w:p w14:paraId="2FE5015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Implement drugs, harassment and alcohol policy</w:t>
            </w:r>
          </w:p>
          <w:p w14:paraId="7F70DA2A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276E779E" w14:textId="77777777" w:rsidR="00567592" w:rsidRPr="00EB4517" w:rsidRDefault="00567592">
            <w:pPr>
              <w:jc w:val="center"/>
              <w:rPr>
                <w:highlight w:val="cyan"/>
              </w:rPr>
              <w:pPrChange w:id="42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3EFB3B3" w14:textId="77777777" w:rsidR="00567592" w:rsidRPr="00EB4517" w:rsidRDefault="00567592">
            <w:pPr>
              <w:jc w:val="center"/>
              <w:rPr>
                <w:highlight w:val="cyan"/>
              </w:rPr>
              <w:pPrChange w:id="43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DCDC8EC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77864028" w14:textId="77777777" w:rsidTr="00567592">
        <w:tc>
          <w:tcPr>
            <w:tcW w:w="3870" w:type="dxa"/>
            <w:gridSpan w:val="2"/>
          </w:tcPr>
          <w:p w14:paraId="3E0DE775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implement privacy policy</w:t>
            </w:r>
          </w:p>
          <w:p w14:paraId="367537EA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49EEDFA1" w14:textId="77777777" w:rsidR="00567592" w:rsidRPr="00EB4517" w:rsidRDefault="00567592">
            <w:pPr>
              <w:jc w:val="center"/>
              <w:rPr>
                <w:highlight w:val="cyan"/>
              </w:rPr>
              <w:pPrChange w:id="43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C05F23C" w14:textId="77777777" w:rsidR="00567592" w:rsidRPr="00EB4517" w:rsidRDefault="00567592">
            <w:pPr>
              <w:jc w:val="center"/>
              <w:rPr>
                <w:highlight w:val="cyan"/>
              </w:rPr>
              <w:pPrChange w:id="43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3B2AE454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090DE530" w14:textId="77777777" w:rsidTr="00567592">
        <w:tc>
          <w:tcPr>
            <w:tcW w:w="3870" w:type="dxa"/>
            <w:gridSpan w:val="2"/>
          </w:tcPr>
          <w:p w14:paraId="74582FF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Purchase new equipment</w:t>
            </w:r>
          </w:p>
          <w:p w14:paraId="76353D98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</w:tcPr>
          <w:p w14:paraId="7388DDD6" w14:textId="77777777" w:rsidR="00567592" w:rsidRPr="00EB4517" w:rsidRDefault="00567592">
            <w:pPr>
              <w:jc w:val="center"/>
              <w:rPr>
                <w:highlight w:val="cyan"/>
              </w:rPr>
              <w:pPrChange w:id="43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4B3510D" w14:textId="77777777" w:rsidR="00567592" w:rsidRPr="00EB4517" w:rsidRDefault="00567592">
            <w:pPr>
              <w:jc w:val="center"/>
              <w:rPr>
                <w:highlight w:val="cyan"/>
              </w:rPr>
              <w:pPrChange w:id="43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E3958BB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549935C2" w14:textId="77777777" w:rsidTr="00567592">
        <w:tc>
          <w:tcPr>
            <w:tcW w:w="3870" w:type="dxa"/>
            <w:gridSpan w:val="2"/>
            <w:shd w:val="clear" w:color="auto" w:fill="auto"/>
          </w:tcPr>
          <w:p w14:paraId="751E2173" w14:textId="77777777" w:rsidR="00567592" w:rsidRPr="00BC75F2" w:rsidRDefault="00567592" w:rsidP="00F21EA6">
            <w:pPr>
              <w:spacing w:before="100" w:beforeAutospacing="1"/>
              <w:rPr>
                <w:rFonts w:cs="Arial"/>
                <w:b/>
                <w:color w:val="222222"/>
                <w:sz w:val="21"/>
                <w:szCs w:val="21"/>
                <w:highlight w:val="cyan"/>
              </w:rPr>
            </w:pPr>
            <w:r w:rsidRPr="00BC75F2">
              <w:rPr>
                <w:b/>
                <w:highlight w:val="cyan"/>
              </w:rPr>
              <w:t xml:space="preserve">Maintenance of </w:t>
            </w:r>
            <w:proofErr w:type="spellStart"/>
            <w:r w:rsidRPr="00BC75F2">
              <w:rPr>
                <w:b/>
                <w:highlight w:val="cyan"/>
              </w:rPr>
              <w:t>equipments</w:t>
            </w:r>
            <w:proofErr w:type="spellEnd"/>
            <w:r w:rsidRPr="00BC75F2">
              <w:rPr>
                <w:b/>
                <w:highlight w:val="cyan"/>
              </w:rPr>
              <w:t xml:space="preserve"> (planned or </w:t>
            </w:r>
            <w:commentRangeStart w:id="435"/>
            <w:r w:rsidRPr="00BC75F2">
              <w:rPr>
                <w:b/>
                <w:highlight w:val="cyan"/>
              </w:rPr>
              <w:t>unplanned</w:t>
            </w:r>
            <w:commentRangeEnd w:id="435"/>
            <w:r w:rsidRPr="00BC75F2">
              <w:rPr>
                <w:rStyle w:val="CommentReference"/>
                <w:b/>
                <w:lang w:eastAsia="en-US"/>
              </w:rPr>
              <w:commentReference w:id="435"/>
            </w:r>
            <w:r w:rsidRPr="00BC75F2">
              <w:rPr>
                <w:b/>
                <w:highlight w:val="cyan"/>
              </w:rPr>
              <w:t>)</w:t>
            </w:r>
            <w:r>
              <w:rPr>
                <w:b/>
                <w:highlight w:val="cyan"/>
              </w:rPr>
              <w:t>:</w:t>
            </w:r>
          </w:p>
          <w:p w14:paraId="1FF62FC4" w14:textId="77777777" w:rsidR="00567592" w:rsidRPr="00EB4517" w:rsidRDefault="00567592" w:rsidP="00F21EA6">
            <w:pPr>
              <w:jc w:val="both"/>
              <w:rPr>
                <w:highlight w:val="cyan"/>
              </w:rPr>
            </w:pP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429336C3" w14:textId="77777777" w:rsidR="00567592" w:rsidRDefault="00567592">
            <w:pPr>
              <w:jc w:val="center"/>
              <w:rPr>
                <w:b/>
              </w:rPr>
            </w:pPr>
          </w:p>
          <w:p w14:paraId="24A8B866" w14:textId="77777777" w:rsidR="00567592" w:rsidRPr="00BC75F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</w:tc>
        <w:tc>
          <w:tcPr>
            <w:tcW w:w="1433" w:type="dxa"/>
            <w:shd w:val="clear" w:color="auto" w:fill="D9D9D9" w:themeFill="background1" w:themeFillShade="D9"/>
          </w:tcPr>
          <w:p w14:paraId="77B6E78F" w14:textId="77777777" w:rsidR="00567592" w:rsidRDefault="00567592">
            <w:pPr>
              <w:jc w:val="center"/>
              <w:rPr>
                <w:b/>
              </w:rPr>
            </w:pPr>
          </w:p>
          <w:p w14:paraId="3EDE563B" w14:textId="77777777" w:rsidR="00567592" w:rsidRPr="00EB4517" w:rsidRDefault="00567592">
            <w:pPr>
              <w:jc w:val="center"/>
              <w:rPr>
                <w:highlight w:val="cyan"/>
              </w:rPr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29EE3E1" w14:textId="77777777" w:rsidR="00567592" w:rsidRPr="00EB4517" w:rsidRDefault="00567592" w:rsidP="00F21EA6">
            <w:pPr>
              <w:spacing w:before="100" w:beforeAutospacing="1"/>
              <w:rPr>
                <w:highlight w:val="cyan"/>
              </w:rPr>
            </w:pPr>
          </w:p>
        </w:tc>
      </w:tr>
      <w:tr w:rsidR="00567592" w:rsidRPr="00310F6E" w14:paraId="254E41A7" w14:textId="77777777" w:rsidTr="00567592">
        <w:tc>
          <w:tcPr>
            <w:tcW w:w="3870" w:type="dxa"/>
            <w:gridSpan w:val="2"/>
          </w:tcPr>
          <w:p w14:paraId="14B0399B" w14:textId="77777777" w:rsidR="00567592" w:rsidRDefault="00567592" w:rsidP="00F21EA6">
            <w:pPr>
              <w:jc w:val="both"/>
              <w:rPr>
                <w:rFonts w:cs="Arial"/>
                <w:color w:val="000000"/>
                <w:highlight w:val="yellow"/>
              </w:rPr>
            </w:pPr>
          </w:p>
          <w:p w14:paraId="479EB8E3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highlight w:val="yellow"/>
              </w:rPr>
              <w:t>Demonstrate</w:t>
            </w:r>
            <w:r w:rsidRPr="00B4589A">
              <w:rPr>
                <w:rFonts w:cs="Arial"/>
                <w:color w:val="000000"/>
                <w:highlight w:val="yellow"/>
              </w:rPr>
              <w:t xml:space="preserve"> leadership</w:t>
            </w:r>
            <w:r>
              <w:rPr>
                <w:rFonts w:cs="Arial"/>
                <w:color w:val="000000"/>
              </w:rPr>
              <w:t xml:space="preserve"> </w:t>
            </w:r>
            <w:r w:rsidRPr="00B4589A">
              <w:rPr>
                <w:rFonts w:cs="Arial"/>
                <w:color w:val="000000"/>
                <w:highlight w:val="yellow"/>
              </w:rPr>
              <w:t>in the management of human resources</w:t>
            </w:r>
          </w:p>
        </w:tc>
        <w:tc>
          <w:tcPr>
            <w:tcW w:w="1512" w:type="dxa"/>
            <w:gridSpan w:val="3"/>
          </w:tcPr>
          <w:p w14:paraId="2F27C48B" w14:textId="77777777" w:rsidR="00567592" w:rsidRPr="00197841" w:rsidRDefault="00567592">
            <w:pPr>
              <w:jc w:val="center"/>
              <w:pPrChange w:id="436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23ABC770" w14:textId="77777777" w:rsidR="00567592" w:rsidRPr="00197841" w:rsidRDefault="00567592">
            <w:pPr>
              <w:jc w:val="center"/>
              <w:pPrChange w:id="437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00EDD58" w14:textId="77777777" w:rsidR="00567592" w:rsidRPr="00FA7CB2" w:rsidRDefault="00567592" w:rsidP="00F21EA6">
            <w:pPr>
              <w:spacing w:before="100" w:beforeAutospacing="1" w:after="24"/>
              <w:rPr>
                <w:lang w:val="fr-FR"/>
              </w:rPr>
            </w:pPr>
          </w:p>
        </w:tc>
      </w:tr>
      <w:tr w:rsidR="00567592" w:rsidRPr="00310F6E" w14:paraId="53BC6B17" w14:textId="77777777" w:rsidTr="00567592">
        <w:tc>
          <w:tcPr>
            <w:tcW w:w="3870" w:type="dxa"/>
            <w:gridSpan w:val="2"/>
          </w:tcPr>
          <w:p w14:paraId="46395E7D" w14:textId="3A1D6602" w:rsidR="00567592" w:rsidDel="00FF538E" w:rsidRDefault="00567592" w:rsidP="00FF538E">
            <w:pPr>
              <w:spacing w:before="100" w:beforeAutospacing="1"/>
              <w:rPr>
                <w:del w:id="438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Team management </w:t>
            </w:r>
          </w:p>
          <w:p w14:paraId="14DF32C5" w14:textId="77777777" w:rsidR="00FF538E" w:rsidRDefault="00FF538E" w:rsidP="00F21EA6">
            <w:pPr>
              <w:spacing w:before="100" w:beforeAutospacing="1"/>
              <w:rPr>
                <w:ins w:id="439" w:author="Halttunen Mika" w:date="2019-09-25T11:17:00Z"/>
                <w:rFonts w:cs="Arial"/>
                <w:color w:val="222222"/>
                <w:sz w:val="21"/>
                <w:szCs w:val="21"/>
              </w:rPr>
            </w:pPr>
          </w:p>
          <w:p w14:paraId="21EAAB71" w14:textId="77777777" w:rsidR="00567592" w:rsidRDefault="00567592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  <w:pPrChange w:id="440" w:author="Halttunen Mika" w:date="2019-09-25T11:17:00Z">
                <w:pPr>
                  <w:spacing w:before="100" w:beforeAutospacing="1" w:after="24"/>
                </w:pPr>
              </w:pPrChange>
            </w:pPr>
          </w:p>
        </w:tc>
        <w:tc>
          <w:tcPr>
            <w:tcW w:w="1512" w:type="dxa"/>
            <w:gridSpan w:val="3"/>
          </w:tcPr>
          <w:p w14:paraId="42BFD336" w14:textId="77777777" w:rsidR="00567592" w:rsidRPr="00197841" w:rsidRDefault="00567592">
            <w:pPr>
              <w:jc w:val="center"/>
              <w:pPrChange w:id="44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54168B31" w14:textId="77777777" w:rsidR="00567592" w:rsidRPr="00197841" w:rsidRDefault="00567592">
            <w:pPr>
              <w:jc w:val="center"/>
              <w:pPrChange w:id="44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FE6C910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AEE1C32" w14:textId="77777777" w:rsidTr="00567592">
        <w:tc>
          <w:tcPr>
            <w:tcW w:w="3870" w:type="dxa"/>
            <w:gridSpan w:val="2"/>
          </w:tcPr>
          <w:p w14:paraId="7E6529FE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Conflict management </w:t>
            </w:r>
          </w:p>
          <w:p w14:paraId="0A08F0E9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140EC309" w14:textId="77777777" w:rsidR="00567592" w:rsidRPr="00197841" w:rsidRDefault="00567592">
            <w:pPr>
              <w:jc w:val="center"/>
              <w:pPrChange w:id="44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155CE014" w14:textId="77777777" w:rsidR="00567592" w:rsidRPr="00197841" w:rsidRDefault="00567592">
            <w:pPr>
              <w:jc w:val="center"/>
              <w:pPrChange w:id="44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70D0E66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50849557" w14:textId="77777777" w:rsidTr="00567592">
        <w:tc>
          <w:tcPr>
            <w:tcW w:w="3870" w:type="dxa"/>
            <w:gridSpan w:val="2"/>
          </w:tcPr>
          <w:p w14:paraId="5BBC8C65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Stress management </w:t>
            </w:r>
          </w:p>
          <w:p w14:paraId="6B62DD8C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4ADA426A" w14:textId="77777777" w:rsidR="00567592" w:rsidRPr="00197841" w:rsidRDefault="00567592">
            <w:pPr>
              <w:jc w:val="center"/>
              <w:pPrChange w:id="44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232AE68" w14:textId="77777777" w:rsidR="00567592" w:rsidRPr="00197841" w:rsidRDefault="00567592">
            <w:pPr>
              <w:jc w:val="center"/>
              <w:pPrChange w:id="44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5D5993B6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5F4463FA" w14:textId="77777777" w:rsidTr="00567592">
        <w:tc>
          <w:tcPr>
            <w:tcW w:w="3870" w:type="dxa"/>
            <w:gridSpan w:val="2"/>
          </w:tcPr>
          <w:p w14:paraId="09621DD9" w14:textId="51AB7373" w:rsidR="00567592" w:rsidDel="00FF538E" w:rsidRDefault="00567592" w:rsidP="00F21EA6">
            <w:pPr>
              <w:spacing w:before="100" w:beforeAutospacing="1" w:after="24"/>
              <w:rPr>
                <w:del w:id="447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Organise meetings between VTSO’s</w:t>
            </w:r>
          </w:p>
          <w:p w14:paraId="3978F259" w14:textId="77777777" w:rsidR="00FF538E" w:rsidRDefault="00FF538E" w:rsidP="00F21EA6">
            <w:pPr>
              <w:spacing w:before="100" w:beforeAutospacing="1" w:after="24"/>
              <w:rPr>
                <w:ins w:id="448" w:author="Halttunen Mika" w:date="2019-09-25T11:17:00Z"/>
                <w:rFonts w:cs="Arial"/>
                <w:color w:val="222222"/>
                <w:sz w:val="21"/>
                <w:szCs w:val="21"/>
              </w:rPr>
            </w:pPr>
          </w:p>
          <w:p w14:paraId="141FCF3F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235E6D52" w14:textId="77777777" w:rsidR="00567592" w:rsidRPr="00197841" w:rsidRDefault="00567592">
            <w:pPr>
              <w:jc w:val="center"/>
              <w:pPrChange w:id="449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8949690" w14:textId="77777777" w:rsidR="00567592" w:rsidRPr="00197841" w:rsidRDefault="00567592">
            <w:pPr>
              <w:jc w:val="center"/>
              <w:pPrChange w:id="450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760FFDB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3BEDFF99" w14:textId="77777777" w:rsidTr="00567592">
        <w:tc>
          <w:tcPr>
            <w:tcW w:w="3870" w:type="dxa"/>
            <w:gridSpan w:val="2"/>
          </w:tcPr>
          <w:p w14:paraId="5DBC4B8E" w14:textId="77777777" w:rsidR="00567592" w:rsidDel="00FF538E" w:rsidRDefault="00567592" w:rsidP="00F21EA6">
            <w:pPr>
              <w:spacing w:before="100" w:beforeAutospacing="1" w:after="24"/>
              <w:rPr>
                <w:del w:id="451" w:author="Halttunen Mika" w:date="2019-09-25T11:17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Communicate and evaluate sick leave policy</w:t>
            </w:r>
          </w:p>
          <w:p w14:paraId="1BAB695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</w:tc>
        <w:tc>
          <w:tcPr>
            <w:tcW w:w="1512" w:type="dxa"/>
            <w:gridSpan w:val="3"/>
          </w:tcPr>
          <w:p w14:paraId="19F517E2" w14:textId="77777777" w:rsidR="00567592" w:rsidRPr="00197841" w:rsidRDefault="00567592">
            <w:pPr>
              <w:jc w:val="center"/>
              <w:pPrChange w:id="452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AA1F471" w14:textId="77777777" w:rsidR="00567592" w:rsidRPr="00197841" w:rsidRDefault="00567592">
            <w:pPr>
              <w:jc w:val="center"/>
              <w:pPrChange w:id="453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22B8DDB" w14:textId="77777777" w:rsidR="00567592" w:rsidRDefault="00567592" w:rsidP="00F21EA6">
            <w:pPr>
              <w:tabs>
                <w:tab w:val="left" w:pos="220"/>
              </w:tabs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6402D745" w14:textId="77777777" w:rsidTr="00567592">
        <w:tc>
          <w:tcPr>
            <w:tcW w:w="3870" w:type="dxa"/>
            <w:gridSpan w:val="2"/>
          </w:tcPr>
          <w:p w14:paraId="34735FC8" w14:textId="77777777" w:rsidR="00567592" w:rsidRPr="00BC75F2" w:rsidRDefault="00567592" w:rsidP="00F21EA6">
            <w:pPr>
              <w:spacing w:before="100" w:beforeAutospacing="1" w:after="24"/>
              <w:rPr>
                <w:rFonts w:cs="Arial"/>
                <w:b/>
                <w:color w:val="222222"/>
                <w:sz w:val="21"/>
                <w:szCs w:val="21"/>
              </w:rPr>
            </w:pPr>
            <w:r w:rsidRPr="00BC75F2">
              <w:rPr>
                <w:rFonts w:cs="Arial"/>
                <w:b/>
                <w:color w:val="222222"/>
                <w:sz w:val="21"/>
                <w:szCs w:val="21"/>
              </w:rPr>
              <w:t>Manage financial and technical resources</w:t>
            </w:r>
            <w:r>
              <w:rPr>
                <w:rFonts w:cs="Arial"/>
                <w:b/>
                <w:color w:val="222222"/>
                <w:sz w:val="21"/>
                <w:szCs w:val="21"/>
              </w:rPr>
              <w:t>:</w:t>
            </w:r>
          </w:p>
          <w:p w14:paraId="492E5545" w14:textId="77777777" w:rsidR="00567592" w:rsidRPr="00197841" w:rsidDel="00B4589A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118A1B33" w14:textId="77777777" w:rsidR="00567592" w:rsidRDefault="00567592">
            <w:pPr>
              <w:jc w:val="center"/>
              <w:rPr>
                <w:b/>
              </w:rPr>
            </w:pPr>
          </w:p>
          <w:p w14:paraId="7A4232EA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58A82E79" w14:textId="77777777" w:rsidR="00567592" w:rsidRPr="00197841" w:rsidRDefault="00567592">
            <w:pPr>
              <w:jc w:val="center"/>
              <w:pPrChange w:id="454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470BAE59" w14:textId="77777777" w:rsidR="00567592" w:rsidRDefault="00567592">
            <w:pPr>
              <w:jc w:val="center"/>
              <w:rPr>
                <w:b/>
              </w:rPr>
            </w:pPr>
          </w:p>
          <w:p w14:paraId="262C76BB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12D3BB14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5FBCAB41" w14:textId="77777777" w:rsidR="00567592" w:rsidRDefault="00567592" w:rsidP="00F21EA6">
            <w:pPr>
              <w:spacing w:before="100" w:beforeAutospacing="1"/>
            </w:pPr>
          </w:p>
        </w:tc>
      </w:tr>
      <w:tr w:rsidR="00567592" w:rsidRPr="00310F6E" w14:paraId="47B04728" w14:textId="77777777" w:rsidTr="00567592">
        <w:tc>
          <w:tcPr>
            <w:tcW w:w="3870" w:type="dxa"/>
            <w:gridSpan w:val="2"/>
          </w:tcPr>
          <w:p w14:paraId="5C09592B" w14:textId="77777777" w:rsidR="00567592" w:rsidRPr="00BC75F2" w:rsidRDefault="00567592" w:rsidP="00F21EA6">
            <w:pPr>
              <w:tabs>
                <w:tab w:val="left" w:pos="220"/>
              </w:tabs>
              <w:rPr>
                <w:rFonts w:ascii="Verdana" w:hAnsi="Verdana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budget for VTS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Center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running (salaries, </w:t>
            </w:r>
            <w:r>
              <w:rPr>
                <w:rFonts w:ascii="Verdana" w:hAnsi="Verdana"/>
              </w:rPr>
              <w:t>electricity, gas, hardware/software maintenance, software licences, continual professional development)</w:t>
            </w:r>
          </w:p>
        </w:tc>
        <w:tc>
          <w:tcPr>
            <w:tcW w:w="1512" w:type="dxa"/>
            <w:gridSpan w:val="3"/>
          </w:tcPr>
          <w:p w14:paraId="6DAE9E0F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5EF2A4AD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1DA46B2C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80586" w:rsidRPr="00310F6E" w14:paraId="46B01362" w14:textId="77777777" w:rsidTr="00567592">
        <w:trPr>
          <w:ins w:id="455" w:author="Halttunen Mika" w:date="2019-09-25T11:13:00Z"/>
        </w:trPr>
        <w:tc>
          <w:tcPr>
            <w:tcW w:w="3870" w:type="dxa"/>
            <w:gridSpan w:val="2"/>
          </w:tcPr>
          <w:p w14:paraId="376ED076" w14:textId="77777777" w:rsidR="00580586" w:rsidRPr="00197841" w:rsidRDefault="00580586" w:rsidP="00580586">
            <w:pPr>
              <w:rPr>
                <w:ins w:id="456" w:author="Halttunen Mika" w:date="2019-09-25T11:13:00Z"/>
                <w:rFonts w:eastAsia="Times New Roman" w:cs="Arial"/>
                <w:b/>
                <w:color w:val="000000"/>
              </w:rPr>
            </w:pPr>
            <w:ins w:id="457" w:author="Halttunen Mika" w:date="2019-09-25T11:13:00Z">
              <w:r w:rsidRPr="00197841">
                <w:t xml:space="preserve">VTSO exchange </w:t>
              </w:r>
              <w:commentRangeStart w:id="458"/>
              <w:r w:rsidRPr="00197841">
                <w:t>programme</w:t>
              </w:r>
            </w:ins>
            <w:commentRangeEnd w:id="458"/>
            <w:ins w:id="459" w:author="Halttunen Mika" w:date="2019-09-25T11:14:00Z">
              <w:r>
                <w:rPr>
                  <w:rStyle w:val="CommentReference"/>
                  <w:lang w:eastAsia="en-US"/>
                </w:rPr>
                <w:commentReference w:id="458"/>
              </w:r>
            </w:ins>
          </w:p>
          <w:p w14:paraId="105CB3BB" w14:textId="77777777" w:rsidR="00580586" w:rsidRPr="00197841" w:rsidRDefault="00580586" w:rsidP="00F21EA6">
            <w:pPr>
              <w:jc w:val="center"/>
              <w:rPr>
                <w:ins w:id="460" w:author="Halttunen Mika" w:date="2019-09-25T11:13:00Z"/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4F67B3BF" w14:textId="77777777" w:rsidR="00580586" w:rsidRPr="00197841" w:rsidRDefault="00580586">
            <w:pPr>
              <w:jc w:val="center"/>
              <w:rPr>
                <w:ins w:id="461" w:author="Halttunen Mika" w:date="2019-09-25T11:13:00Z"/>
              </w:rPr>
            </w:pPr>
          </w:p>
        </w:tc>
        <w:tc>
          <w:tcPr>
            <w:tcW w:w="1433" w:type="dxa"/>
          </w:tcPr>
          <w:p w14:paraId="586783AC" w14:textId="77777777" w:rsidR="00580586" w:rsidRPr="00197841" w:rsidRDefault="00580586">
            <w:pPr>
              <w:jc w:val="center"/>
              <w:rPr>
                <w:ins w:id="462" w:author="Halttunen Mika" w:date="2019-09-25T11:13:00Z"/>
              </w:rPr>
            </w:pPr>
          </w:p>
        </w:tc>
        <w:tc>
          <w:tcPr>
            <w:tcW w:w="3777" w:type="dxa"/>
            <w:gridSpan w:val="2"/>
          </w:tcPr>
          <w:p w14:paraId="16333CCC" w14:textId="77777777" w:rsidR="00580586" w:rsidRPr="00197841" w:rsidRDefault="00580586" w:rsidP="00F21EA6">
            <w:pPr>
              <w:rPr>
                <w:ins w:id="463" w:author="Halttunen Mika" w:date="2019-09-25T11:13:00Z"/>
              </w:rPr>
            </w:pPr>
          </w:p>
        </w:tc>
      </w:tr>
      <w:tr w:rsidR="00567592" w:rsidRPr="00310F6E" w14:paraId="09E088EE" w14:textId="77777777" w:rsidTr="00567592">
        <w:tc>
          <w:tcPr>
            <w:tcW w:w="3870" w:type="dxa"/>
            <w:gridSpan w:val="2"/>
          </w:tcPr>
          <w:p w14:paraId="50A6B102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25E16DA6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54383D9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0C9EA95D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3DD4056A" w14:textId="77777777" w:rsidR="00567592" w:rsidRPr="00197841" w:rsidRDefault="00567592" w:rsidP="00F21EA6"/>
        </w:tc>
      </w:tr>
      <w:tr w:rsidR="00567592" w:rsidRPr="00310F6E" w14:paraId="690ECB53" w14:textId="77777777" w:rsidTr="00567592">
        <w:tc>
          <w:tcPr>
            <w:tcW w:w="3870" w:type="dxa"/>
            <w:gridSpan w:val="2"/>
          </w:tcPr>
          <w:p w14:paraId="05F1C8A3" w14:textId="77777777" w:rsidR="00567592" w:rsidRPr="00197841" w:rsidRDefault="00567592" w:rsidP="00F21EA6">
            <w:pPr>
              <w:rPr>
                <w:rFonts w:eastAsia="Times New Roman" w:cs="Arial"/>
                <w:b/>
                <w:color w:val="000000"/>
              </w:rPr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27AAD535" w14:textId="77777777" w:rsidR="00567592" w:rsidRPr="00197841" w:rsidRDefault="00567592" w:rsidP="00F21EA6">
            <w:pPr>
              <w:jc w:val="center"/>
              <w:rPr>
                <w:rFonts w:eastAsia="Times New Roman" w:cs="Arial"/>
                <w:i/>
                <w:color w:val="000000"/>
              </w:rPr>
            </w:pPr>
            <w:r w:rsidRPr="00197841">
              <w:rPr>
                <w:rFonts w:cs="Arial"/>
                <w:i/>
                <w:color w:val="000000"/>
              </w:rPr>
              <w:t>Ensuring that relevant personnel take place in additional training and seminars</w:t>
            </w:r>
          </w:p>
        </w:tc>
        <w:tc>
          <w:tcPr>
            <w:tcW w:w="1512" w:type="dxa"/>
            <w:gridSpan w:val="3"/>
          </w:tcPr>
          <w:p w14:paraId="5FC20A6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214E097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65F8C0EB" w14:textId="77777777" w:rsidR="00567592" w:rsidRPr="00197841" w:rsidDel="00580586" w:rsidRDefault="00567592" w:rsidP="00F21EA6">
            <w:pPr>
              <w:rPr>
                <w:del w:id="464" w:author="Halttunen Mika" w:date="2019-09-25T11:13:00Z"/>
                <w:rFonts w:eastAsia="Times New Roman" w:cs="Arial"/>
                <w:b/>
                <w:color w:val="000000"/>
              </w:rPr>
            </w:pPr>
            <w:del w:id="465" w:author="Halttunen Mika" w:date="2019-09-25T11:13:00Z">
              <w:r w:rsidRPr="00197841" w:rsidDel="00580586">
                <w:rPr>
                  <w:rFonts w:eastAsia="Times New Roman" w:cs="Arial"/>
                  <w:b/>
                  <w:color w:val="000000"/>
                </w:rPr>
                <w:delText>(example)</w:delText>
              </w:r>
            </w:del>
          </w:p>
          <w:p w14:paraId="130DDCD4" w14:textId="522D85B2" w:rsidR="00567592" w:rsidRPr="00197841" w:rsidDel="00580586" w:rsidRDefault="00567592" w:rsidP="00F21EA6">
            <w:pPr>
              <w:rPr>
                <w:del w:id="466" w:author="Halttunen Mika" w:date="2019-09-25T11:13:00Z"/>
                <w:rFonts w:eastAsia="Times New Roman" w:cs="Arial"/>
                <w:b/>
                <w:color w:val="000000"/>
              </w:rPr>
            </w:pPr>
            <w:del w:id="467" w:author="Halttunen Mika" w:date="2019-09-25T11:13:00Z">
              <w:r w:rsidRPr="00197841" w:rsidDel="00580586">
                <w:delText>VTSO exchange programme</w:delText>
              </w:r>
            </w:del>
          </w:p>
          <w:p w14:paraId="15DD623F" w14:textId="77777777" w:rsidR="00567592" w:rsidRPr="00197841" w:rsidRDefault="00567592"/>
        </w:tc>
      </w:tr>
      <w:tr w:rsidR="00567592" w:rsidRPr="00310F6E" w14:paraId="12EB3BFB" w14:textId="77777777" w:rsidTr="00567592">
        <w:tc>
          <w:tcPr>
            <w:tcW w:w="10592" w:type="dxa"/>
            <w:gridSpan w:val="8"/>
          </w:tcPr>
          <w:p w14:paraId="4C405F38" w14:textId="77777777" w:rsidR="00567592" w:rsidRDefault="00567592" w:rsidP="00FF538E">
            <w:pPr>
              <w:jc w:val="center"/>
              <w:rPr>
                <w:ins w:id="468" w:author="Halttunen Mika" w:date="2019-09-25T11:19:00Z"/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OPERATIONAL COMPETENCES</w:t>
            </w:r>
          </w:p>
          <w:p w14:paraId="779B1115" w14:textId="6FF60590" w:rsidR="00FF538E" w:rsidRPr="00197841" w:rsidRDefault="00FF538E">
            <w:pPr>
              <w:jc w:val="center"/>
            </w:pPr>
          </w:p>
        </w:tc>
      </w:tr>
      <w:tr w:rsidR="00567592" w:rsidRPr="00310F6E" w14:paraId="2578B19E" w14:textId="77777777" w:rsidTr="00567592">
        <w:tc>
          <w:tcPr>
            <w:tcW w:w="3870" w:type="dxa"/>
            <w:gridSpan w:val="2"/>
          </w:tcPr>
          <w:p w14:paraId="6568CEA5" w14:textId="77777777" w:rsidR="00567592" w:rsidRPr="00BC75F2" w:rsidRDefault="00567592" w:rsidP="00F21EA6">
            <w:pPr>
              <w:jc w:val="both"/>
              <w:rPr>
                <w:b/>
              </w:rPr>
            </w:pPr>
            <w:r w:rsidRPr="00BC75F2">
              <w:rPr>
                <w:rFonts w:cs="Arial"/>
                <w:b/>
                <w:color w:val="000000"/>
              </w:rPr>
              <w:t>Ensuring that all VTS operations follow current rules, regulations and legislation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00CC6E35" w14:textId="77777777" w:rsidR="00567592" w:rsidRDefault="00567592">
            <w:pPr>
              <w:jc w:val="center"/>
              <w:rPr>
                <w:b/>
              </w:rPr>
            </w:pPr>
          </w:p>
          <w:p w14:paraId="3DAC87B3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1EDEAA75" w14:textId="77777777" w:rsidR="00567592" w:rsidRPr="00197841" w:rsidRDefault="00567592">
            <w:pPr>
              <w:jc w:val="center"/>
              <w:pPrChange w:id="469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5F3E13EF" w14:textId="77777777" w:rsidR="00567592" w:rsidRDefault="00567592">
            <w:pPr>
              <w:jc w:val="center"/>
              <w:rPr>
                <w:b/>
              </w:rPr>
            </w:pPr>
          </w:p>
          <w:p w14:paraId="6B8F91F6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DDF77E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</w:p>
          <w:p w14:paraId="01081511" w14:textId="77777777" w:rsidR="00567592" w:rsidRDefault="00567592" w:rsidP="00F21EA6"/>
          <w:p w14:paraId="2E1CE48D" w14:textId="77777777" w:rsidR="00567592" w:rsidRPr="00197841" w:rsidRDefault="00567592" w:rsidP="00F21EA6"/>
        </w:tc>
      </w:tr>
      <w:tr w:rsidR="00567592" w:rsidRPr="00310F6E" w14:paraId="6C0EE0F3" w14:textId="77777777" w:rsidTr="00567592">
        <w:tc>
          <w:tcPr>
            <w:tcW w:w="3870" w:type="dxa"/>
            <w:gridSpan w:val="2"/>
          </w:tcPr>
          <w:p w14:paraId="2242C8D0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commentRangeStart w:id="470"/>
            <w:r>
              <w:rPr>
                <w:rFonts w:cs="Arial"/>
                <w:color w:val="222222"/>
                <w:sz w:val="21"/>
                <w:szCs w:val="21"/>
              </w:rPr>
              <w:t>Demonstrate knowledge of equipment capabilities</w:t>
            </w:r>
            <w:commentRangeEnd w:id="470"/>
            <w:r>
              <w:rPr>
                <w:rStyle w:val="CommentReference"/>
                <w:lang w:eastAsia="en-US"/>
              </w:rPr>
              <w:commentReference w:id="470"/>
            </w:r>
          </w:p>
          <w:p w14:paraId="771E9D8D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C8F2571" w14:textId="77777777" w:rsidR="00567592" w:rsidRPr="00197841" w:rsidRDefault="00567592">
            <w:pPr>
              <w:jc w:val="center"/>
              <w:pPrChange w:id="471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A9C41FB" w14:textId="77777777" w:rsidR="00567592" w:rsidRPr="00197841" w:rsidRDefault="00567592">
            <w:pPr>
              <w:jc w:val="center"/>
              <w:pPrChange w:id="472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679C239B" w14:textId="77777777" w:rsidR="00567592" w:rsidRDefault="00567592" w:rsidP="00F21EA6"/>
        </w:tc>
      </w:tr>
      <w:tr w:rsidR="00567592" w:rsidRPr="00310F6E" w14:paraId="004BE326" w14:textId="77777777" w:rsidTr="00567592">
        <w:tc>
          <w:tcPr>
            <w:tcW w:w="3870" w:type="dxa"/>
            <w:gridSpan w:val="2"/>
          </w:tcPr>
          <w:p w14:paraId="11D8BCD9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Evaluate and analyse data for internal or external </w:t>
            </w:r>
            <w:proofErr w:type="gramStart"/>
            <w:r>
              <w:rPr>
                <w:rFonts w:cs="Arial"/>
                <w:color w:val="222222"/>
                <w:sz w:val="21"/>
                <w:szCs w:val="21"/>
              </w:rPr>
              <w:t>safety  and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statistical purposes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numbers of incidents/accidents in the VTS area)</w:t>
            </w:r>
          </w:p>
          <w:p w14:paraId="42D179F8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940EE37" w14:textId="77777777" w:rsidR="00567592" w:rsidRPr="00197841" w:rsidRDefault="00567592">
            <w:pPr>
              <w:jc w:val="center"/>
              <w:pPrChange w:id="473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4AFFACFD" w14:textId="77777777" w:rsidR="00567592" w:rsidRPr="00197841" w:rsidRDefault="00567592">
            <w:pPr>
              <w:jc w:val="center"/>
              <w:pPrChange w:id="474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D9C4D3C" w14:textId="77777777" w:rsidR="00567592" w:rsidRDefault="00567592" w:rsidP="00F21EA6"/>
        </w:tc>
      </w:tr>
      <w:tr w:rsidR="00567592" w:rsidRPr="00310F6E" w14:paraId="4FAF6552" w14:textId="77777777" w:rsidTr="00567592">
        <w:tc>
          <w:tcPr>
            <w:tcW w:w="3870" w:type="dxa"/>
            <w:gridSpan w:val="2"/>
          </w:tcPr>
          <w:p w14:paraId="7A55CEF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Monitor execution of procedures</w:t>
            </w:r>
          </w:p>
          <w:p w14:paraId="48F0DED9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5BA21740" w14:textId="77777777" w:rsidR="00567592" w:rsidRPr="00197841" w:rsidRDefault="00567592">
            <w:pPr>
              <w:jc w:val="center"/>
              <w:pPrChange w:id="47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462EC15" w14:textId="77777777" w:rsidR="00567592" w:rsidRPr="00197841" w:rsidRDefault="00567592">
            <w:pPr>
              <w:jc w:val="center"/>
              <w:pPrChange w:id="47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207C8CF" w14:textId="77777777" w:rsidR="00567592" w:rsidRDefault="00567592" w:rsidP="00F21EA6"/>
        </w:tc>
      </w:tr>
      <w:tr w:rsidR="00567592" w:rsidRPr="00310F6E" w14:paraId="576A72A9" w14:textId="77777777" w:rsidTr="00567592">
        <w:tc>
          <w:tcPr>
            <w:tcW w:w="3870" w:type="dxa"/>
            <w:gridSpan w:val="2"/>
          </w:tcPr>
          <w:p w14:paraId="16CED681" w14:textId="77777777" w:rsidR="00567592" w:rsidRDefault="00567592" w:rsidP="00F21EA6">
            <w:pPr>
              <w:spacing w:before="100" w:beforeAutospacing="1"/>
              <w:rPr>
                <w:rFonts w:cs="Arial"/>
                <w:color w:val="222222"/>
                <w:sz w:val="21"/>
                <w:szCs w:val="21"/>
              </w:rPr>
            </w:pPr>
            <w:r w:rsidRPr="00515084">
              <w:rPr>
                <w:rFonts w:cs="Arial"/>
                <w:color w:val="222222"/>
                <w:sz w:val="21"/>
                <w:szCs w:val="21"/>
              </w:rPr>
              <w:t>Monitor environmental policy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</w:p>
          <w:p w14:paraId="1807D2EE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F33B38C" w14:textId="77777777" w:rsidR="00567592" w:rsidRPr="00197841" w:rsidRDefault="00567592">
            <w:pPr>
              <w:jc w:val="center"/>
              <w:pPrChange w:id="477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D7BFFCF" w14:textId="77777777" w:rsidR="00567592" w:rsidRPr="00197841" w:rsidRDefault="00567592">
            <w:pPr>
              <w:jc w:val="center"/>
              <w:pPrChange w:id="478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1911B571" w14:textId="77777777" w:rsidR="00567592" w:rsidRDefault="00567592" w:rsidP="00F21EA6"/>
        </w:tc>
      </w:tr>
      <w:tr w:rsidR="00567592" w:rsidRPr="00310F6E" w14:paraId="6A23E369" w14:textId="77777777" w:rsidTr="00567592">
        <w:tc>
          <w:tcPr>
            <w:tcW w:w="3870" w:type="dxa"/>
            <w:gridSpan w:val="2"/>
          </w:tcPr>
          <w:p w14:paraId="29BDA998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evaluation and amendment of </w:t>
            </w:r>
            <w:del w:id="479" w:author="Halttunen Mika" w:date="2019-09-25T11:12:00Z">
              <w:r w:rsidDel="00580586">
                <w:rPr>
                  <w:rFonts w:cs="Arial"/>
                  <w:color w:val="222222"/>
                  <w:sz w:val="21"/>
                  <w:szCs w:val="21"/>
                </w:rPr>
                <w:delText xml:space="preserve"> 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(emergency)-procedures</w:t>
            </w:r>
          </w:p>
          <w:p w14:paraId="6C1FEAC8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F7EEE33" w14:textId="77777777" w:rsidR="00567592" w:rsidRPr="00197841" w:rsidRDefault="00567592">
            <w:pPr>
              <w:jc w:val="center"/>
              <w:pPrChange w:id="480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6384D199" w14:textId="77777777" w:rsidR="00567592" w:rsidRPr="00197841" w:rsidRDefault="00567592">
            <w:pPr>
              <w:jc w:val="center"/>
              <w:pPrChange w:id="481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7969C7D3" w14:textId="77777777" w:rsidR="00567592" w:rsidRDefault="00567592" w:rsidP="00F21EA6"/>
        </w:tc>
      </w:tr>
      <w:tr w:rsidR="00567592" w:rsidRPr="00310F6E" w14:paraId="298B8442" w14:textId="77777777" w:rsidTr="00567592">
        <w:tc>
          <w:tcPr>
            <w:tcW w:w="3870" w:type="dxa"/>
            <w:gridSpan w:val="2"/>
          </w:tcPr>
          <w:p w14:paraId="7DD8136D" w14:textId="77777777" w:rsidR="00567592" w:rsidDel="00580586" w:rsidRDefault="00567592" w:rsidP="00F21EA6">
            <w:pPr>
              <w:spacing w:before="100" w:beforeAutospacing="1" w:after="24"/>
              <w:rPr>
                <w:del w:id="482" w:author="Halttunen Mika" w:date="2019-09-25T11:12:00Z"/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Ensure implementation of international standards/guidelines/recommendations (ex.  IMO and IALA </w:t>
            </w:r>
            <w:r w:rsidRPr="00515084">
              <w:rPr>
                <w:rFonts w:cs="Arial"/>
                <w:color w:val="222222"/>
                <w:sz w:val="21"/>
                <w:szCs w:val="21"/>
              </w:rPr>
              <w:t>rules</w:t>
            </w:r>
            <w:del w:id="483" w:author="Halttunen Mika" w:date="2019-09-25T11:12:00Z">
              <w:r w:rsidDel="00580586">
                <w:rPr>
                  <w:rFonts w:cs="Arial"/>
                  <w:color w:val="222222"/>
                  <w:sz w:val="21"/>
                  <w:szCs w:val="21"/>
                </w:rPr>
                <w:delText xml:space="preserve"> (</w:delText>
              </w:r>
            </w:del>
            <w:r>
              <w:rPr>
                <w:rFonts w:cs="Arial"/>
                <w:color w:val="222222"/>
                <w:sz w:val="21"/>
                <w:szCs w:val="21"/>
              </w:rPr>
              <w:t>)</w:t>
            </w:r>
          </w:p>
          <w:p w14:paraId="656E2618" w14:textId="77777777" w:rsidR="00567592" w:rsidRPr="00197841" w:rsidRDefault="00567592">
            <w:pPr>
              <w:spacing w:before="100" w:beforeAutospacing="1" w:after="24"/>
              <w:rPr>
                <w:rFonts w:cs="Arial"/>
                <w:color w:val="000000"/>
              </w:rPr>
              <w:pPrChange w:id="484" w:author="Halttunen Mika" w:date="2019-09-25T11:12:00Z">
                <w:pPr>
                  <w:jc w:val="both"/>
                </w:pPr>
              </w:pPrChange>
            </w:pPr>
          </w:p>
        </w:tc>
        <w:tc>
          <w:tcPr>
            <w:tcW w:w="1512" w:type="dxa"/>
            <w:gridSpan w:val="3"/>
          </w:tcPr>
          <w:p w14:paraId="4DB85D54" w14:textId="77777777" w:rsidR="00567592" w:rsidRPr="00197841" w:rsidRDefault="00567592">
            <w:pPr>
              <w:jc w:val="center"/>
              <w:pPrChange w:id="485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34E14DF6" w14:textId="77777777" w:rsidR="00567592" w:rsidRPr="00197841" w:rsidRDefault="00567592">
            <w:pPr>
              <w:jc w:val="center"/>
              <w:pPrChange w:id="486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278A62A" w14:textId="77777777" w:rsidR="00567592" w:rsidRDefault="00567592" w:rsidP="00F21EA6"/>
        </w:tc>
      </w:tr>
      <w:tr w:rsidR="00567592" w:rsidRPr="00310F6E" w14:paraId="0DA5CEDA" w14:textId="77777777" w:rsidTr="00567592">
        <w:tc>
          <w:tcPr>
            <w:tcW w:w="3870" w:type="dxa"/>
            <w:gridSpan w:val="2"/>
          </w:tcPr>
          <w:p w14:paraId="685D9A23" w14:textId="77777777" w:rsidR="00567592" w:rsidRPr="005775CA" w:rsidRDefault="00567592" w:rsidP="00F21EA6">
            <w:pPr>
              <w:rPr>
                <w:b/>
              </w:rPr>
            </w:pPr>
            <w:r w:rsidRPr="005775CA">
              <w:rPr>
                <w:rFonts w:cs="Arial"/>
                <w:b/>
                <w:color w:val="000000"/>
              </w:rPr>
              <w:t>Planning and developing of emergency procedures as appropriate to the VTS area of responsibility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9EF1976" w14:textId="77777777" w:rsidR="00567592" w:rsidRDefault="00567592">
            <w:pPr>
              <w:jc w:val="center"/>
              <w:rPr>
                <w:b/>
              </w:rPr>
            </w:pPr>
          </w:p>
          <w:p w14:paraId="14B0C186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5BFCFC9B" w14:textId="77777777" w:rsidR="00567592" w:rsidRPr="00197841" w:rsidRDefault="00567592">
            <w:pPr>
              <w:jc w:val="center"/>
              <w:pPrChange w:id="487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1373B8BA" w14:textId="77777777" w:rsidR="00567592" w:rsidRDefault="00567592">
            <w:pPr>
              <w:jc w:val="center"/>
              <w:rPr>
                <w:b/>
              </w:rPr>
            </w:pPr>
          </w:p>
          <w:p w14:paraId="5982790E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7D6B04D8" w14:textId="77777777" w:rsidR="00567592" w:rsidRPr="00197841" w:rsidRDefault="00567592" w:rsidP="00F21EA6"/>
        </w:tc>
      </w:tr>
      <w:tr w:rsidR="00567592" w:rsidRPr="00310F6E" w14:paraId="371EFA03" w14:textId="77777777" w:rsidTr="00567592">
        <w:tc>
          <w:tcPr>
            <w:tcW w:w="3870" w:type="dxa"/>
            <w:gridSpan w:val="2"/>
          </w:tcPr>
          <w:p w14:paraId="2CFD48C1" w14:textId="77777777" w:rsidR="00567592" w:rsidRPr="00197841" w:rsidRDefault="00567592" w:rsidP="00F21EA6">
            <w:pPr>
              <w:jc w:val="both"/>
              <w:rPr>
                <w:rFonts w:cs="Arial"/>
                <w:color w:val="000000"/>
              </w:rPr>
            </w:pPr>
            <w:r>
              <w:t>Investigate incidents and accidents data to evaluate practices and procedures in order to their improvement</w:t>
            </w:r>
          </w:p>
        </w:tc>
        <w:tc>
          <w:tcPr>
            <w:tcW w:w="1512" w:type="dxa"/>
            <w:gridSpan w:val="3"/>
          </w:tcPr>
          <w:p w14:paraId="0BDCD980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290BE9F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75ED994C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</w:tc>
      </w:tr>
      <w:tr w:rsidR="00567592" w:rsidRPr="00310F6E" w14:paraId="298BA7A6" w14:textId="77777777" w:rsidTr="00567592">
        <w:tc>
          <w:tcPr>
            <w:tcW w:w="3870" w:type="dxa"/>
            <w:gridSpan w:val="2"/>
          </w:tcPr>
          <w:p w14:paraId="3A6A133E" w14:textId="77777777" w:rsidR="00567592" w:rsidRPr="005775CA" w:rsidRDefault="00567592" w:rsidP="00F21EA6">
            <w:pPr>
              <w:rPr>
                <w:b/>
              </w:rPr>
            </w:pPr>
            <w:r w:rsidRPr="005775CA">
              <w:rPr>
                <w:rFonts w:cs="Arial"/>
                <w:b/>
                <w:color w:val="000000"/>
              </w:rPr>
              <w:t>Ensuring that all adopted standard operating procedures are reviewed and amended as required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1270F650" w14:textId="77777777" w:rsidR="00567592" w:rsidRDefault="00567592">
            <w:pPr>
              <w:jc w:val="center"/>
              <w:rPr>
                <w:b/>
              </w:rPr>
            </w:pPr>
          </w:p>
          <w:p w14:paraId="12A604CD" w14:textId="77777777" w:rsidR="00567592" w:rsidRDefault="00567592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0612E69F" w14:textId="77777777" w:rsidR="00567592" w:rsidRPr="00197841" w:rsidRDefault="00567592">
            <w:pPr>
              <w:jc w:val="center"/>
              <w:pPrChange w:id="488" w:author="Halttunen Mika" w:date="2019-09-25T11:18:00Z">
                <w:pPr/>
              </w:pPrChange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1E261371" w14:textId="77777777" w:rsidR="00567592" w:rsidRDefault="00567592">
            <w:pPr>
              <w:jc w:val="center"/>
              <w:rPr>
                <w:b/>
              </w:rPr>
            </w:pPr>
          </w:p>
          <w:p w14:paraId="35C499F0" w14:textId="77777777" w:rsidR="00567592" w:rsidRPr="00197841" w:rsidRDefault="00567592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52525564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3BA2C8ED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F02FFA4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</w:p>
          <w:p w14:paraId="611624B9" w14:textId="77777777" w:rsidR="00567592" w:rsidRPr="00197841" w:rsidRDefault="00567592" w:rsidP="00F21EA6"/>
        </w:tc>
      </w:tr>
      <w:tr w:rsidR="00567592" w:rsidRPr="00310F6E" w14:paraId="675E69EE" w14:textId="77777777" w:rsidTr="00567592">
        <w:tc>
          <w:tcPr>
            <w:tcW w:w="3870" w:type="dxa"/>
            <w:gridSpan w:val="2"/>
          </w:tcPr>
          <w:p w14:paraId="6DAB47FF" w14:textId="77777777" w:rsidR="00567592" w:rsidRDefault="00567592" w:rsidP="00F21EA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lastRenderedPageBreak/>
              <w:t>Update manuals</w:t>
            </w:r>
          </w:p>
          <w:p w14:paraId="5EF5E06B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9AF6089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78171E50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29F2EC42" w14:textId="77777777" w:rsidR="00567592" w:rsidRPr="00197841" w:rsidRDefault="00567592" w:rsidP="00F21EA6"/>
        </w:tc>
      </w:tr>
      <w:tr w:rsidR="00567592" w:rsidRPr="00310F6E" w14:paraId="6F6C9CE9" w14:textId="77777777" w:rsidTr="00567592">
        <w:tc>
          <w:tcPr>
            <w:tcW w:w="3870" w:type="dxa"/>
            <w:gridSpan w:val="2"/>
          </w:tcPr>
          <w:p w14:paraId="2C12B404" w14:textId="177142E0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updating of charts and information systems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r w:rsidR="00580586">
              <w:rPr>
                <w:rFonts w:cs="Arial"/>
                <w:color w:val="222222"/>
                <w:sz w:val="21"/>
                <w:szCs w:val="21"/>
              </w:rPr>
              <w:t>.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AIS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informations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) </w:t>
            </w:r>
          </w:p>
          <w:p w14:paraId="6490CE26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24179B3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44E67F1A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59A6CF54" w14:textId="77777777" w:rsidR="00567592" w:rsidRPr="00197841" w:rsidRDefault="00567592" w:rsidP="00F21EA6"/>
        </w:tc>
      </w:tr>
      <w:tr w:rsidR="00567592" w:rsidRPr="00310F6E" w14:paraId="5B775ED9" w14:textId="77777777" w:rsidTr="00567592">
        <w:tc>
          <w:tcPr>
            <w:tcW w:w="3870" w:type="dxa"/>
            <w:gridSpan w:val="2"/>
          </w:tcPr>
          <w:p w14:paraId="34CC76DA" w14:textId="77777777" w:rsidR="00567592" w:rsidRDefault="00567592" w:rsidP="00F21EA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Ensure proper management of systems administration and implementation (for required changes or updates)</w:t>
            </w:r>
          </w:p>
          <w:p w14:paraId="22F86BBA" w14:textId="77777777" w:rsidR="00567592" w:rsidRPr="00197841" w:rsidRDefault="00567592" w:rsidP="00F21EA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2F4992F1" w14:textId="77777777" w:rsidR="00567592" w:rsidRPr="00197841" w:rsidRDefault="00567592">
            <w:pPr>
              <w:jc w:val="center"/>
            </w:pPr>
          </w:p>
        </w:tc>
        <w:tc>
          <w:tcPr>
            <w:tcW w:w="1433" w:type="dxa"/>
          </w:tcPr>
          <w:p w14:paraId="3496EF42" w14:textId="77777777" w:rsidR="00567592" w:rsidRPr="00197841" w:rsidRDefault="00567592">
            <w:pPr>
              <w:jc w:val="center"/>
            </w:pPr>
          </w:p>
        </w:tc>
        <w:tc>
          <w:tcPr>
            <w:tcW w:w="3777" w:type="dxa"/>
            <w:gridSpan w:val="2"/>
          </w:tcPr>
          <w:p w14:paraId="1D658A4D" w14:textId="77777777" w:rsidR="00567592" w:rsidRPr="00197841" w:rsidRDefault="00567592" w:rsidP="00F21EA6"/>
        </w:tc>
      </w:tr>
      <w:tr w:rsidR="00580586" w:rsidRPr="00310F6E" w14:paraId="221218FD" w14:textId="77777777" w:rsidTr="00567592">
        <w:trPr>
          <w:ins w:id="489" w:author="Halttunen Mika" w:date="2019-09-25T11:10:00Z"/>
        </w:trPr>
        <w:tc>
          <w:tcPr>
            <w:tcW w:w="3870" w:type="dxa"/>
            <w:gridSpan w:val="2"/>
          </w:tcPr>
          <w:p w14:paraId="796D7EE1" w14:textId="77777777" w:rsidR="00580586" w:rsidRDefault="00580586" w:rsidP="00580586">
            <w:pPr>
              <w:rPr>
                <w:ins w:id="490" w:author="Halttunen Mika" w:date="2019-09-25T11:12:00Z"/>
                <w:rFonts w:eastAsia="Times New Roman"/>
              </w:rPr>
            </w:pPr>
            <w:ins w:id="491" w:author="Halttunen Mika" w:date="2019-09-25T11:11:00Z">
              <w:r>
                <w:rPr>
                  <w:rFonts w:eastAsia="Times New Roman"/>
                </w:rPr>
                <w:t>I</w:t>
              </w:r>
            </w:ins>
            <w:ins w:id="492" w:author="Halttunen Mika" w:date="2019-09-25T11:10:00Z">
              <w:r>
                <w:rPr>
                  <w:rFonts w:eastAsia="Times New Roman"/>
                </w:rPr>
                <w:t>ncident</w:t>
              </w:r>
            </w:ins>
            <w:ins w:id="493" w:author="Halttunen Mika" w:date="2019-09-25T11:11:00Z">
              <w:r>
                <w:rPr>
                  <w:rFonts w:eastAsia="Times New Roman"/>
                </w:rPr>
                <w:t xml:space="preserve"> reporting</w:t>
              </w:r>
            </w:ins>
          </w:p>
          <w:p w14:paraId="5B0282F0" w14:textId="4753EB0F" w:rsidR="00580586" w:rsidRPr="00197841" w:rsidRDefault="00580586">
            <w:pPr>
              <w:rPr>
                <w:ins w:id="494" w:author="Halttunen Mika" w:date="2019-09-25T11:10:00Z"/>
                <w:rFonts w:cs="Arial"/>
                <w:color w:val="000000"/>
              </w:rPr>
              <w:pPrChange w:id="495" w:author="Halttunen Mika" w:date="2019-09-25T11:10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0A662208" w14:textId="77777777" w:rsidR="00580586" w:rsidRPr="00197841" w:rsidRDefault="00580586">
            <w:pPr>
              <w:jc w:val="center"/>
              <w:rPr>
                <w:ins w:id="496" w:author="Halttunen Mika" w:date="2019-09-25T11:10:00Z"/>
              </w:rPr>
            </w:pPr>
          </w:p>
        </w:tc>
        <w:tc>
          <w:tcPr>
            <w:tcW w:w="1433" w:type="dxa"/>
          </w:tcPr>
          <w:p w14:paraId="0B345584" w14:textId="77777777" w:rsidR="00580586" w:rsidRPr="00197841" w:rsidRDefault="00580586">
            <w:pPr>
              <w:jc w:val="center"/>
              <w:rPr>
                <w:ins w:id="497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71C15CCD" w14:textId="77777777" w:rsidR="00580586" w:rsidRPr="00197841" w:rsidRDefault="00580586" w:rsidP="00F21EA6">
            <w:pPr>
              <w:rPr>
                <w:ins w:id="498" w:author="Halttunen Mika" w:date="2019-09-25T11:10:00Z"/>
              </w:rPr>
            </w:pPr>
          </w:p>
        </w:tc>
      </w:tr>
      <w:tr w:rsidR="00580586" w:rsidRPr="00310F6E" w14:paraId="1D4D53AB" w14:textId="77777777" w:rsidTr="00567592">
        <w:trPr>
          <w:ins w:id="499" w:author="Halttunen Mika" w:date="2019-09-25T11:10:00Z"/>
        </w:trPr>
        <w:tc>
          <w:tcPr>
            <w:tcW w:w="3870" w:type="dxa"/>
            <w:gridSpan w:val="2"/>
          </w:tcPr>
          <w:p w14:paraId="7035498F" w14:textId="77777777" w:rsidR="00580586" w:rsidRDefault="00580586" w:rsidP="00580586">
            <w:pPr>
              <w:rPr>
                <w:ins w:id="500" w:author="Halttunen Mika" w:date="2019-09-25T11:12:00Z"/>
                <w:rFonts w:eastAsia="Times New Roman"/>
              </w:rPr>
            </w:pPr>
            <w:ins w:id="501" w:author="Halttunen Mika" w:date="2019-09-25T11:11:00Z">
              <w:r>
                <w:rPr>
                  <w:rFonts w:eastAsia="Times New Roman"/>
                </w:rPr>
                <w:t>Issue</w:t>
              </w:r>
              <w:r w:rsidRPr="00197841">
                <w:rPr>
                  <w:rFonts w:eastAsia="Times New Roman"/>
                </w:rPr>
                <w:t xml:space="preserve"> operational procedures</w:t>
              </w:r>
            </w:ins>
          </w:p>
          <w:p w14:paraId="168C79E6" w14:textId="7194B01D" w:rsidR="00580586" w:rsidRPr="00197841" w:rsidRDefault="00580586">
            <w:pPr>
              <w:rPr>
                <w:ins w:id="502" w:author="Halttunen Mika" w:date="2019-09-25T11:10:00Z"/>
                <w:rFonts w:cs="Arial"/>
                <w:color w:val="000000"/>
              </w:rPr>
              <w:pPrChange w:id="503" w:author="Halttunen Mika" w:date="2019-09-25T11:11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262D22F4" w14:textId="77777777" w:rsidR="00580586" w:rsidRPr="00197841" w:rsidRDefault="00580586">
            <w:pPr>
              <w:jc w:val="center"/>
              <w:rPr>
                <w:ins w:id="504" w:author="Halttunen Mika" w:date="2019-09-25T11:10:00Z"/>
              </w:rPr>
            </w:pPr>
          </w:p>
        </w:tc>
        <w:tc>
          <w:tcPr>
            <w:tcW w:w="1433" w:type="dxa"/>
          </w:tcPr>
          <w:p w14:paraId="2CA2BF89" w14:textId="77777777" w:rsidR="00580586" w:rsidRPr="00197841" w:rsidRDefault="00580586">
            <w:pPr>
              <w:jc w:val="center"/>
              <w:rPr>
                <w:ins w:id="505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7A9ABCE3" w14:textId="77777777" w:rsidR="00580586" w:rsidRPr="00197841" w:rsidRDefault="00580586" w:rsidP="00F21EA6">
            <w:pPr>
              <w:rPr>
                <w:ins w:id="506" w:author="Halttunen Mika" w:date="2019-09-25T11:10:00Z"/>
              </w:rPr>
            </w:pPr>
          </w:p>
        </w:tc>
      </w:tr>
      <w:tr w:rsidR="00580586" w:rsidRPr="00310F6E" w14:paraId="526BBE5B" w14:textId="77777777" w:rsidTr="00567592">
        <w:trPr>
          <w:ins w:id="507" w:author="Halttunen Mika" w:date="2019-09-25T11:10:00Z"/>
        </w:trPr>
        <w:tc>
          <w:tcPr>
            <w:tcW w:w="3870" w:type="dxa"/>
            <w:gridSpan w:val="2"/>
          </w:tcPr>
          <w:p w14:paraId="690B4CF8" w14:textId="77777777" w:rsidR="00580586" w:rsidRDefault="00580586" w:rsidP="00580586">
            <w:pPr>
              <w:rPr>
                <w:ins w:id="508" w:author="Halttunen Mika" w:date="2019-09-25T11:11:00Z"/>
                <w:rFonts w:eastAsia="Times New Roman"/>
              </w:rPr>
            </w:pPr>
            <w:ins w:id="509" w:author="Halttunen Mika" w:date="2019-09-25T11:11:00Z">
              <w:r>
                <w:rPr>
                  <w:rStyle w:val="CommentReference"/>
                  <w:lang w:eastAsia="en-US"/>
                </w:rPr>
                <w:commentReference w:id="510"/>
              </w:r>
              <w:r>
                <w:rPr>
                  <w:rFonts w:eastAsia="Times New Roman"/>
                </w:rPr>
                <w:t>Issue / sign</w:t>
              </w:r>
              <w:r w:rsidRPr="00197841">
                <w:rPr>
                  <w:rFonts w:eastAsia="Times New Roman"/>
                </w:rPr>
                <w:t xml:space="preserve"> VTSO’s Logbooks</w:t>
              </w:r>
            </w:ins>
          </w:p>
          <w:p w14:paraId="37D5D5E6" w14:textId="55278AF9" w:rsidR="00580586" w:rsidRPr="00197841" w:rsidRDefault="00580586">
            <w:pPr>
              <w:rPr>
                <w:ins w:id="511" w:author="Halttunen Mika" w:date="2019-09-25T11:10:00Z"/>
                <w:rFonts w:cs="Arial"/>
                <w:color w:val="000000"/>
              </w:rPr>
              <w:pPrChange w:id="512" w:author="Halttunen Mika" w:date="2019-09-25T11:11:00Z">
                <w:pPr>
                  <w:jc w:val="center"/>
                </w:pPr>
              </w:pPrChange>
            </w:pPr>
          </w:p>
        </w:tc>
        <w:tc>
          <w:tcPr>
            <w:tcW w:w="1512" w:type="dxa"/>
            <w:gridSpan w:val="3"/>
          </w:tcPr>
          <w:p w14:paraId="217BB1F2" w14:textId="77777777" w:rsidR="00580586" w:rsidRPr="00197841" w:rsidRDefault="00580586">
            <w:pPr>
              <w:jc w:val="center"/>
              <w:rPr>
                <w:ins w:id="513" w:author="Halttunen Mika" w:date="2019-09-25T11:10:00Z"/>
              </w:rPr>
            </w:pPr>
          </w:p>
        </w:tc>
        <w:tc>
          <w:tcPr>
            <w:tcW w:w="1433" w:type="dxa"/>
          </w:tcPr>
          <w:p w14:paraId="21665F24" w14:textId="77777777" w:rsidR="00580586" w:rsidRPr="00197841" w:rsidRDefault="00580586">
            <w:pPr>
              <w:jc w:val="center"/>
              <w:rPr>
                <w:ins w:id="514" w:author="Halttunen Mika" w:date="2019-09-25T11:10:00Z"/>
              </w:rPr>
            </w:pPr>
          </w:p>
        </w:tc>
        <w:tc>
          <w:tcPr>
            <w:tcW w:w="3777" w:type="dxa"/>
            <w:gridSpan w:val="2"/>
          </w:tcPr>
          <w:p w14:paraId="6F5CB3D4" w14:textId="77777777" w:rsidR="00580586" w:rsidRPr="00197841" w:rsidRDefault="00580586" w:rsidP="00580586">
            <w:pPr>
              <w:rPr>
                <w:ins w:id="515" w:author="Halttunen Mika" w:date="2019-09-25T11:10:00Z"/>
              </w:rPr>
            </w:pPr>
          </w:p>
        </w:tc>
      </w:tr>
      <w:tr w:rsidR="00580586" w:rsidRPr="00310F6E" w14:paraId="7A21C93D" w14:textId="77777777" w:rsidTr="00567592">
        <w:tc>
          <w:tcPr>
            <w:tcW w:w="3870" w:type="dxa"/>
            <w:gridSpan w:val="2"/>
          </w:tcPr>
          <w:p w14:paraId="0D7E917D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4BA0160B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577A6F3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0F09C5A3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4EFAF39" w14:textId="77777777" w:rsidR="00580586" w:rsidRPr="00197841" w:rsidRDefault="00580586" w:rsidP="00580586"/>
        </w:tc>
      </w:tr>
      <w:tr w:rsidR="00580586" w:rsidRPr="00310F6E" w14:paraId="62151751" w14:textId="77777777" w:rsidTr="00567592">
        <w:tc>
          <w:tcPr>
            <w:tcW w:w="3870" w:type="dxa"/>
            <w:gridSpan w:val="2"/>
          </w:tcPr>
          <w:p w14:paraId="7D321774" w14:textId="77777777" w:rsidR="00580586" w:rsidRPr="00197841" w:rsidRDefault="00580586">
            <w:pPr>
              <w:jc w:val="center"/>
              <w:rPr>
                <w:rFonts w:eastAsia="Times New Roman" w:cs="Arial"/>
                <w:b/>
                <w:color w:val="000000"/>
              </w:rPr>
              <w:pPrChange w:id="516" w:author="Halttunen Mika" w:date="2019-09-25T11:17:00Z">
                <w:pPr/>
              </w:pPrChange>
            </w:pPr>
            <w:r w:rsidRPr="00197841">
              <w:rPr>
                <w:rFonts w:eastAsia="Times New Roman" w:cs="Arial"/>
                <w:b/>
                <w:color w:val="000000"/>
              </w:rPr>
              <w:t>(example)</w:t>
            </w:r>
          </w:p>
          <w:p w14:paraId="05BAA55F" w14:textId="77777777" w:rsidR="00580586" w:rsidRPr="00197841" w:rsidRDefault="00580586" w:rsidP="00580586">
            <w:pPr>
              <w:jc w:val="center"/>
              <w:rPr>
                <w:rFonts w:cs="Arial"/>
                <w:i/>
                <w:color w:val="000000"/>
              </w:rPr>
            </w:pPr>
            <w:r w:rsidRPr="00197841">
              <w:rPr>
                <w:rFonts w:eastAsia="Times New Roman" w:cs="Arial"/>
                <w:i/>
                <w:color w:val="000000"/>
              </w:rPr>
              <w:t>Ensuring that requirements for documentation are met</w:t>
            </w:r>
          </w:p>
        </w:tc>
        <w:tc>
          <w:tcPr>
            <w:tcW w:w="1512" w:type="dxa"/>
            <w:gridSpan w:val="3"/>
          </w:tcPr>
          <w:p w14:paraId="6466D41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57E3B1D3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5529D753" w14:textId="295C212B" w:rsidR="00580586" w:rsidRPr="00197841" w:rsidDel="00580586" w:rsidRDefault="00580586" w:rsidP="00580586">
            <w:pPr>
              <w:rPr>
                <w:del w:id="517" w:author="Halttunen Mika" w:date="2019-09-25T11:11:00Z"/>
                <w:rFonts w:eastAsia="Times New Roman" w:cs="Arial"/>
                <w:b/>
                <w:color w:val="000000"/>
              </w:rPr>
            </w:pPr>
            <w:del w:id="518" w:author="Halttunen Mika" w:date="2019-09-25T11:11:00Z">
              <w:r w:rsidDel="00580586">
                <w:rPr>
                  <w:rStyle w:val="CommentReference"/>
                  <w:lang w:eastAsia="en-US"/>
                </w:rPr>
                <w:commentReference w:id="519"/>
              </w:r>
            </w:del>
          </w:p>
          <w:p w14:paraId="413665AA" w14:textId="66C858A5" w:rsidR="00580586" w:rsidRPr="00197841" w:rsidDel="00580586" w:rsidRDefault="00580586" w:rsidP="00580586">
            <w:pPr>
              <w:rPr>
                <w:del w:id="520" w:author="Halttunen Mika" w:date="2019-09-25T11:11:00Z"/>
                <w:rFonts w:eastAsia="Times New Roman"/>
              </w:rPr>
            </w:pPr>
            <w:del w:id="521" w:author="Halttunen Mika" w:date="2019-09-25T11:10:00Z">
              <w:r w:rsidDel="00580586">
                <w:rPr>
                  <w:rFonts w:eastAsia="Times New Roman"/>
                </w:rPr>
                <w:delText>Report of incidents</w:delText>
              </w:r>
            </w:del>
            <w:del w:id="522" w:author="Halttunen Mika" w:date="2019-09-25T11:11:00Z">
              <w:r w:rsidDel="00580586">
                <w:rPr>
                  <w:rFonts w:eastAsia="Times New Roman"/>
                </w:rPr>
                <w:br/>
                <w:delText>Issue</w:delText>
              </w:r>
              <w:r w:rsidRPr="00197841" w:rsidDel="00580586">
                <w:rPr>
                  <w:rFonts w:eastAsia="Times New Roman"/>
                </w:rPr>
                <w:delText xml:space="preserve"> operational procedures</w:delText>
              </w:r>
            </w:del>
          </w:p>
          <w:p w14:paraId="5EE714C8" w14:textId="555D4A7A" w:rsidR="00580586" w:rsidRPr="00197841" w:rsidRDefault="00580586" w:rsidP="00580586">
            <w:del w:id="523" w:author="Halttunen Mika" w:date="2019-09-25T11:11:00Z">
              <w:r w:rsidDel="00580586">
                <w:rPr>
                  <w:rFonts w:eastAsia="Times New Roman"/>
                </w:rPr>
                <w:delText>Issue / sign</w:delText>
              </w:r>
              <w:r w:rsidRPr="00197841" w:rsidDel="00580586">
                <w:rPr>
                  <w:rFonts w:eastAsia="Times New Roman"/>
                </w:rPr>
                <w:delText xml:space="preserve"> VTSO’s Logbooks</w:delText>
              </w:r>
            </w:del>
          </w:p>
        </w:tc>
      </w:tr>
      <w:tr w:rsidR="00580586" w:rsidRPr="00310F6E" w14:paraId="6AC68662" w14:textId="77777777" w:rsidTr="00567592">
        <w:tc>
          <w:tcPr>
            <w:tcW w:w="10592" w:type="dxa"/>
            <w:gridSpan w:val="8"/>
          </w:tcPr>
          <w:p w14:paraId="61BAD691" w14:textId="77777777" w:rsidR="00580586" w:rsidRDefault="00580586" w:rsidP="00FF538E">
            <w:pPr>
              <w:jc w:val="center"/>
              <w:rPr>
                <w:ins w:id="524" w:author="Halttunen Mika" w:date="2019-09-25T11:19:00Z"/>
                <w:rFonts w:cs="Arial"/>
                <w:b/>
                <w:color w:val="000000"/>
              </w:rPr>
            </w:pPr>
            <w:r w:rsidRPr="00197841">
              <w:rPr>
                <w:rFonts w:cs="Arial"/>
                <w:b/>
                <w:color w:val="000000"/>
              </w:rPr>
              <w:t>COMMUNICATIONAL SKILLS</w:t>
            </w:r>
            <w:r>
              <w:rPr>
                <w:rFonts w:cs="Arial"/>
                <w:b/>
                <w:color w:val="000000"/>
              </w:rPr>
              <w:t xml:space="preserve"> (EXTERNAL OR INTERNAL)</w:t>
            </w:r>
          </w:p>
          <w:p w14:paraId="5E2C7662" w14:textId="5C91D590" w:rsidR="00FF538E" w:rsidRPr="00197841" w:rsidRDefault="00FF538E">
            <w:pPr>
              <w:jc w:val="center"/>
            </w:pPr>
          </w:p>
        </w:tc>
      </w:tr>
      <w:tr w:rsidR="00580586" w:rsidRPr="00310F6E" w14:paraId="07EAA792" w14:textId="77777777" w:rsidTr="00567592">
        <w:tc>
          <w:tcPr>
            <w:tcW w:w="3870" w:type="dxa"/>
            <w:gridSpan w:val="2"/>
          </w:tcPr>
          <w:p w14:paraId="5D1E564F" w14:textId="77777777" w:rsidR="00580586" w:rsidRPr="0051323D" w:rsidRDefault="00580586" w:rsidP="00580586">
            <w:pPr>
              <w:rPr>
                <w:rFonts w:cs="Arial"/>
                <w:b/>
                <w:color w:val="000000"/>
              </w:rPr>
            </w:pPr>
            <w:r w:rsidRPr="0051323D">
              <w:rPr>
                <w:rFonts w:cs="Arial"/>
                <w:b/>
                <w:color w:val="000000"/>
              </w:rPr>
              <w:t>Developing and maintaining a good public information and relations program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FE20683" w14:textId="77777777" w:rsidR="00580586" w:rsidRDefault="00580586">
            <w:pPr>
              <w:jc w:val="center"/>
              <w:rPr>
                <w:b/>
              </w:rPr>
            </w:pPr>
          </w:p>
          <w:p w14:paraId="4D20CC6B" w14:textId="77777777" w:rsidR="00580586" w:rsidRDefault="00580586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7E4F1662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3B1AB4EC" w14:textId="77777777" w:rsidR="00580586" w:rsidRDefault="00580586">
            <w:pPr>
              <w:jc w:val="center"/>
              <w:rPr>
                <w:b/>
              </w:rPr>
            </w:pPr>
          </w:p>
          <w:p w14:paraId="0A9B9D60" w14:textId="77777777" w:rsidR="00580586" w:rsidRPr="00197841" w:rsidRDefault="00580586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0EF124F9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542427AB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</w:p>
          <w:p w14:paraId="0A12A257" w14:textId="77777777" w:rsidR="00580586" w:rsidRPr="00197841" w:rsidRDefault="00580586" w:rsidP="00580586"/>
        </w:tc>
      </w:tr>
      <w:tr w:rsidR="00580586" w:rsidRPr="00310F6E" w14:paraId="4DC6A836" w14:textId="77777777" w:rsidTr="00567592">
        <w:tc>
          <w:tcPr>
            <w:tcW w:w="3870" w:type="dxa"/>
            <w:gridSpan w:val="2"/>
          </w:tcPr>
          <w:p w14:paraId="502B35D9" w14:textId="77777777" w:rsidR="00580586" w:rsidRDefault="00580586" w:rsidP="00580586">
            <w:pPr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>Present</w:t>
            </w:r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 </w:t>
            </w:r>
            <w:r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the </w:t>
            </w:r>
            <w:proofErr w:type="gramStart"/>
            <w:r w:rsidRPr="006A38B5">
              <w:rPr>
                <w:rFonts w:cs="Arial"/>
                <w:color w:val="222222"/>
                <w:sz w:val="21"/>
                <w:szCs w:val="21"/>
                <w:highlight w:val="yellow"/>
              </w:rPr>
              <w:t xml:space="preserve">organisation </w:t>
            </w:r>
            <w:r>
              <w:rPr>
                <w:rFonts w:cs="Arial"/>
                <w:color w:val="222222"/>
                <w:sz w:val="21"/>
                <w:szCs w:val="21"/>
              </w:rPr>
              <w:t xml:space="preserve"> and</w:t>
            </w:r>
            <w:proofErr w:type="gramEnd"/>
            <w:r>
              <w:rPr>
                <w:rFonts w:cs="Arial"/>
                <w:color w:val="222222"/>
                <w:sz w:val="21"/>
                <w:szCs w:val="21"/>
              </w:rPr>
              <w:t xml:space="preserve"> its role</w:t>
            </w:r>
          </w:p>
          <w:p w14:paraId="24BDAD4F" w14:textId="77777777" w:rsidR="00580586" w:rsidRDefault="00580586" w:rsidP="00580586">
            <w:pPr>
              <w:rPr>
                <w:rFonts w:cs="Arial"/>
                <w:color w:val="222222"/>
                <w:sz w:val="21"/>
                <w:szCs w:val="21"/>
                <w:lang w:eastAsia="en-US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Foster an 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environement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of safety of navigation (</w:t>
            </w:r>
            <w:proofErr w:type="spellStart"/>
            <w:r>
              <w:rPr>
                <w:rFonts w:cs="Arial"/>
                <w:color w:val="222222"/>
                <w:sz w:val="21"/>
                <w:szCs w:val="21"/>
              </w:rPr>
              <w:t>eg</w:t>
            </w:r>
            <w:proofErr w:type="spellEnd"/>
            <w:r>
              <w:rPr>
                <w:rFonts w:cs="Arial"/>
                <w:color w:val="222222"/>
                <w:sz w:val="21"/>
                <w:szCs w:val="21"/>
              </w:rPr>
              <w:t xml:space="preserve"> </w:t>
            </w:r>
            <w:r w:rsidRPr="00197841">
              <w:rPr>
                <w:rFonts w:cs="Arial"/>
                <w:i/>
                <w:color w:val="000000"/>
              </w:rPr>
              <w:t>Promote co-operation with allied services</w:t>
            </w:r>
            <w:r>
              <w:rPr>
                <w:rFonts w:cs="Arial"/>
                <w:i/>
                <w:color w:val="000000"/>
              </w:rPr>
              <w:t xml:space="preserve"> through </w:t>
            </w:r>
            <w:r w:rsidRPr="00197841">
              <w:rPr>
                <w:rFonts w:eastAsia="Times New Roman"/>
              </w:rPr>
              <w:t>Pilot meetings</w:t>
            </w:r>
            <w:r>
              <w:rPr>
                <w:rFonts w:eastAsia="Times New Roman"/>
              </w:rPr>
              <w:t>, STS operators meeting)</w:t>
            </w:r>
          </w:p>
          <w:p w14:paraId="1BAE839F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10FC2F06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35A4BEDD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C3AFB48" w14:textId="77777777" w:rsidR="00580586" w:rsidRDefault="00580586" w:rsidP="00580586"/>
        </w:tc>
      </w:tr>
      <w:tr w:rsidR="00580586" w:rsidRPr="00310F6E" w14:paraId="1ADF3AF5" w14:textId="77777777" w:rsidTr="00567592">
        <w:tc>
          <w:tcPr>
            <w:tcW w:w="3870" w:type="dxa"/>
            <w:gridSpan w:val="2"/>
          </w:tcPr>
          <w:p w14:paraId="592FFC27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 xml:space="preserve">Create an internal safety culture </w:t>
            </w:r>
          </w:p>
          <w:p w14:paraId="20E94A86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30DCAECD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1D2ACA30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D9B5381" w14:textId="77777777" w:rsidR="00580586" w:rsidRDefault="00580586" w:rsidP="00580586"/>
        </w:tc>
      </w:tr>
      <w:tr w:rsidR="00580586" w:rsidRPr="00310F6E" w14:paraId="587ACCBC" w14:textId="77777777" w:rsidTr="00567592">
        <w:tc>
          <w:tcPr>
            <w:tcW w:w="3870" w:type="dxa"/>
            <w:gridSpan w:val="2"/>
          </w:tcPr>
          <w:p w14:paraId="00E57A3C" w14:textId="77777777" w:rsidR="00580586" w:rsidRDefault="00580586" w:rsidP="00580586">
            <w:pPr>
              <w:spacing w:before="100" w:beforeAutospacing="1" w:after="24"/>
              <w:rPr>
                <w:rFonts w:cs="Arial"/>
                <w:color w:val="222222"/>
                <w:sz w:val="21"/>
                <w:szCs w:val="21"/>
              </w:rPr>
            </w:pPr>
            <w:r>
              <w:rPr>
                <w:rFonts w:cs="Arial"/>
                <w:color w:val="222222"/>
                <w:sz w:val="21"/>
                <w:szCs w:val="21"/>
              </w:rPr>
              <w:t>Execute and evaluate liaison policy with other organisations/stakeholders</w:t>
            </w:r>
          </w:p>
          <w:p w14:paraId="7E8F103B" w14:textId="77777777" w:rsidR="00580586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516EAFBB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1E586789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4088BB00" w14:textId="77777777" w:rsidR="00580586" w:rsidRDefault="00580586" w:rsidP="00580586"/>
        </w:tc>
      </w:tr>
      <w:tr w:rsidR="00580586" w:rsidRPr="00310F6E" w14:paraId="43BC6C08" w14:textId="77777777" w:rsidTr="00567592">
        <w:tc>
          <w:tcPr>
            <w:tcW w:w="3870" w:type="dxa"/>
            <w:gridSpan w:val="2"/>
          </w:tcPr>
          <w:p w14:paraId="7A0D2B0D" w14:textId="77777777" w:rsidR="00580586" w:rsidRPr="0051323D" w:rsidRDefault="00580586" w:rsidP="00580586">
            <w:pPr>
              <w:rPr>
                <w:rFonts w:cs="Arial"/>
                <w:b/>
                <w:color w:val="000000"/>
              </w:rPr>
            </w:pPr>
            <w:r w:rsidRPr="0051323D">
              <w:rPr>
                <w:rFonts w:cs="Arial"/>
                <w:b/>
                <w:color w:val="000000"/>
              </w:rPr>
              <w:t>Ensure compliance with evidentiary provisions in the event of an incident or accident occurring in the VTS area</w:t>
            </w:r>
            <w:r>
              <w:rPr>
                <w:rFonts w:cs="Arial"/>
                <w:b/>
                <w:color w:val="000000"/>
              </w:rPr>
              <w:t>:</w:t>
            </w:r>
          </w:p>
        </w:tc>
        <w:tc>
          <w:tcPr>
            <w:tcW w:w="1512" w:type="dxa"/>
            <w:gridSpan w:val="3"/>
            <w:shd w:val="clear" w:color="auto" w:fill="D9D9D9" w:themeFill="background1" w:themeFillShade="D9"/>
          </w:tcPr>
          <w:p w14:paraId="66397AFF" w14:textId="77777777" w:rsidR="00580586" w:rsidRDefault="00580586">
            <w:pPr>
              <w:jc w:val="center"/>
              <w:rPr>
                <w:b/>
              </w:rPr>
            </w:pPr>
          </w:p>
          <w:p w14:paraId="46306A6B" w14:textId="77777777" w:rsidR="00580586" w:rsidRDefault="00580586">
            <w:pPr>
              <w:jc w:val="center"/>
              <w:rPr>
                <w:b/>
              </w:rPr>
            </w:pPr>
            <w:r w:rsidRPr="00197841">
              <w:rPr>
                <w:b/>
              </w:rPr>
              <w:t>YES</w:t>
            </w:r>
          </w:p>
          <w:p w14:paraId="4A6F6649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  <w:shd w:val="clear" w:color="auto" w:fill="D9D9D9" w:themeFill="background1" w:themeFillShade="D9"/>
          </w:tcPr>
          <w:p w14:paraId="2EB3C913" w14:textId="77777777" w:rsidR="00580586" w:rsidRDefault="00580586">
            <w:pPr>
              <w:jc w:val="center"/>
              <w:rPr>
                <w:b/>
              </w:rPr>
            </w:pPr>
          </w:p>
          <w:p w14:paraId="4235AD7A" w14:textId="77777777" w:rsidR="00580586" w:rsidRPr="00197841" w:rsidRDefault="00580586">
            <w:pPr>
              <w:jc w:val="center"/>
            </w:pPr>
            <w:r w:rsidRPr="00197841">
              <w:rPr>
                <w:b/>
              </w:rPr>
              <w:t>NO</w:t>
            </w:r>
          </w:p>
        </w:tc>
        <w:tc>
          <w:tcPr>
            <w:tcW w:w="3777" w:type="dxa"/>
            <w:gridSpan w:val="2"/>
          </w:tcPr>
          <w:p w14:paraId="204CF76A" w14:textId="77777777" w:rsidR="00580586" w:rsidRDefault="00580586" w:rsidP="00580586"/>
        </w:tc>
      </w:tr>
      <w:tr w:rsidR="00580586" w:rsidRPr="00310F6E" w14:paraId="387B6F78" w14:textId="77777777" w:rsidTr="00567592">
        <w:tc>
          <w:tcPr>
            <w:tcW w:w="3870" w:type="dxa"/>
            <w:gridSpan w:val="2"/>
          </w:tcPr>
          <w:p w14:paraId="2E895689" w14:textId="77777777" w:rsidR="00580586" w:rsidRDefault="00580586" w:rsidP="00580586">
            <w:r>
              <w:t>Ensuring the logging of data during and after incidents/accidents</w:t>
            </w:r>
          </w:p>
          <w:p w14:paraId="65C98143" w14:textId="77777777" w:rsidR="00580586" w:rsidRPr="00197841" w:rsidRDefault="00580586" w:rsidP="00580586">
            <w:pPr>
              <w:jc w:val="both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7E70C9B8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47F784A4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7DA85786" w14:textId="77777777" w:rsidR="00580586" w:rsidRDefault="00580586" w:rsidP="00580586"/>
          <w:p w14:paraId="3E32A89D" w14:textId="77777777" w:rsidR="00580586" w:rsidRPr="00197841" w:rsidRDefault="00580586" w:rsidP="00580586"/>
        </w:tc>
      </w:tr>
      <w:tr w:rsidR="00580586" w:rsidRPr="00310F6E" w14:paraId="424DF60A" w14:textId="77777777" w:rsidTr="00567592">
        <w:tc>
          <w:tcPr>
            <w:tcW w:w="3870" w:type="dxa"/>
            <w:gridSpan w:val="2"/>
          </w:tcPr>
          <w:p w14:paraId="72701FAA" w14:textId="77777777" w:rsidR="00580586" w:rsidRPr="00197841" w:rsidRDefault="00580586" w:rsidP="00580586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Ensure</w:t>
            </w:r>
            <w:r w:rsidRPr="00197841">
              <w:rPr>
                <w:rFonts w:cs="Arial"/>
                <w:color w:val="000000"/>
              </w:rPr>
              <w:t xml:space="preserve"> that all such events are properly recorded and readily available for examination by the Competent/VTS Authority</w:t>
            </w:r>
          </w:p>
        </w:tc>
        <w:tc>
          <w:tcPr>
            <w:tcW w:w="1512" w:type="dxa"/>
            <w:gridSpan w:val="3"/>
          </w:tcPr>
          <w:p w14:paraId="527BAB20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6D60D9E4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3793F5EA" w14:textId="77777777" w:rsidR="00580586" w:rsidRPr="00197841" w:rsidRDefault="00580586" w:rsidP="00580586"/>
        </w:tc>
      </w:tr>
      <w:tr w:rsidR="00580586" w:rsidRPr="00310F6E" w14:paraId="5584342D" w14:textId="77777777" w:rsidTr="00567592">
        <w:tc>
          <w:tcPr>
            <w:tcW w:w="3870" w:type="dxa"/>
            <w:gridSpan w:val="2"/>
          </w:tcPr>
          <w:p w14:paraId="43E4A3EA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35713062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5259FA6A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60E8940A" w14:textId="77777777" w:rsidR="00580586" w:rsidRPr="00197841" w:rsidRDefault="00580586" w:rsidP="00580586"/>
        </w:tc>
      </w:tr>
      <w:tr w:rsidR="00580586" w:rsidRPr="00310F6E" w14:paraId="4718A7DD" w14:textId="77777777" w:rsidTr="00567592">
        <w:tc>
          <w:tcPr>
            <w:tcW w:w="3870" w:type="dxa"/>
            <w:gridSpan w:val="2"/>
          </w:tcPr>
          <w:p w14:paraId="4BD27571" w14:textId="77777777" w:rsidR="00580586" w:rsidRPr="00197841" w:rsidRDefault="00580586">
            <w:pPr>
              <w:jc w:val="center"/>
              <w:rPr>
                <w:rFonts w:cs="Arial"/>
                <w:color w:val="000000"/>
              </w:rPr>
            </w:pPr>
            <w:r w:rsidRPr="00197841">
              <w:rPr>
                <w:rFonts w:cs="Arial"/>
                <w:color w:val="000000"/>
              </w:rPr>
              <w:t>OTHER</w:t>
            </w:r>
          </w:p>
          <w:p w14:paraId="63F05ABF" w14:textId="77777777" w:rsidR="00580586" w:rsidRPr="00197841" w:rsidRDefault="00580586">
            <w:pPr>
              <w:jc w:val="center"/>
              <w:rPr>
                <w:rFonts w:cs="Arial"/>
                <w:color w:val="000000"/>
              </w:rPr>
              <w:pPrChange w:id="525" w:author="Halttunen Mika" w:date="2019-09-25T11:18:00Z">
                <w:pPr>
                  <w:jc w:val="both"/>
                </w:pPr>
              </w:pPrChange>
            </w:pPr>
            <w:r w:rsidRPr="00197841">
              <w:rPr>
                <w:rFonts w:cs="Arial"/>
                <w:color w:val="000000"/>
              </w:rPr>
              <w:t>(feel free to insert additional rows)</w:t>
            </w:r>
          </w:p>
        </w:tc>
        <w:tc>
          <w:tcPr>
            <w:tcW w:w="1512" w:type="dxa"/>
            <w:gridSpan w:val="3"/>
          </w:tcPr>
          <w:p w14:paraId="16D64468" w14:textId="77777777" w:rsidR="00580586" w:rsidRPr="00197841" w:rsidRDefault="00580586">
            <w:pPr>
              <w:jc w:val="center"/>
            </w:pPr>
          </w:p>
        </w:tc>
        <w:tc>
          <w:tcPr>
            <w:tcW w:w="1433" w:type="dxa"/>
          </w:tcPr>
          <w:p w14:paraId="350AF64A" w14:textId="77777777" w:rsidR="00580586" w:rsidRPr="00197841" w:rsidRDefault="00580586">
            <w:pPr>
              <w:jc w:val="center"/>
            </w:pPr>
          </w:p>
        </w:tc>
        <w:tc>
          <w:tcPr>
            <w:tcW w:w="3777" w:type="dxa"/>
            <w:gridSpan w:val="2"/>
          </w:tcPr>
          <w:p w14:paraId="00974AAE" w14:textId="77777777" w:rsidR="00580586" w:rsidRPr="00197841" w:rsidRDefault="00580586" w:rsidP="00580586"/>
        </w:tc>
      </w:tr>
      <w:tr w:rsidR="00580586" w:rsidRPr="00310F6E" w14:paraId="7EEE2EBB" w14:textId="77777777" w:rsidTr="00567592">
        <w:tc>
          <w:tcPr>
            <w:tcW w:w="3870" w:type="dxa"/>
            <w:gridSpan w:val="2"/>
          </w:tcPr>
          <w:p w14:paraId="17EC9B09" w14:textId="77777777" w:rsidR="00580586" w:rsidRPr="00197841" w:rsidRDefault="00580586" w:rsidP="00580586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B046DBA" w14:textId="77777777" w:rsidR="00580586" w:rsidRPr="00197841" w:rsidRDefault="00580586">
            <w:pPr>
              <w:jc w:val="center"/>
              <w:pPrChange w:id="526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23F26106" w14:textId="77777777" w:rsidR="00580586" w:rsidRPr="00197841" w:rsidRDefault="00580586">
            <w:pPr>
              <w:jc w:val="center"/>
              <w:pPrChange w:id="527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2480DEC0" w14:textId="77777777" w:rsidR="00580586" w:rsidRPr="00197841" w:rsidRDefault="00580586" w:rsidP="00580586"/>
        </w:tc>
      </w:tr>
      <w:tr w:rsidR="00580586" w:rsidRPr="00310F6E" w14:paraId="4025DF9C" w14:textId="77777777" w:rsidTr="00567592">
        <w:tc>
          <w:tcPr>
            <w:tcW w:w="3870" w:type="dxa"/>
            <w:gridSpan w:val="2"/>
          </w:tcPr>
          <w:p w14:paraId="1283CAFA" w14:textId="77777777" w:rsidR="00580586" w:rsidRPr="00197841" w:rsidRDefault="00580586" w:rsidP="00580586">
            <w:pPr>
              <w:jc w:val="center"/>
              <w:rPr>
                <w:rFonts w:cs="Arial"/>
                <w:i/>
                <w:color w:val="000000"/>
              </w:rPr>
            </w:pPr>
          </w:p>
        </w:tc>
        <w:tc>
          <w:tcPr>
            <w:tcW w:w="1512" w:type="dxa"/>
            <w:gridSpan w:val="3"/>
          </w:tcPr>
          <w:p w14:paraId="650E82DA" w14:textId="77777777" w:rsidR="00580586" w:rsidRPr="00197841" w:rsidRDefault="00580586">
            <w:pPr>
              <w:jc w:val="center"/>
              <w:pPrChange w:id="528" w:author="Halttunen Mika" w:date="2019-09-25T11:18:00Z">
                <w:pPr/>
              </w:pPrChange>
            </w:pPr>
          </w:p>
        </w:tc>
        <w:tc>
          <w:tcPr>
            <w:tcW w:w="1433" w:type="dxa"/>
          </w:tcPr>
          <w:p w14:paraId="78BEE193" w14:textId="77777777" w:rsidR="00580586" w:rsidRPr="00197841" w:rsidRDefault="00580586">
            <w:pPr>
              <w:jc w:val="center"/>
              <w:pPrChange w:id="529" w:author="Halttunen Mika" w:date="2019-09-25T11:18:00Z">
                <w:pPr/>
              </w:pPrChange>
            </w:pPr>
          </w:p>
        </w:tc>
        <w:tc>
          <w:tcPr>
            <w:tcW w:w="3777" w:type="dxa"/>
            <w:gridSpan w:val="2"/>
          </w:tcPr>
          <w:p w14:paraId="4DE0B252" w14:textId="77777777" w:rsidR="00580586" w:rsidRPr="00197841" w:rsidRDefault="00580586" w:rsidP="00580586"/>
        </w:tc>
      </w:tr>
    </w:tbl>
    <w:p w14:paraId="11A70438" w14:textId="77777777" w:rsidR="00E74414" w:rsidRPr="00197841" w:rsidDel="00567592" w:rsidRDefault="00E74414" w:rsidP="00E74414">
      <w:pPr>
        <w:rPr>
          <w:del w:id="530" w:author="Halttunen Mika" w:date="2019-09-25T10:59:00Z"/>
        </w:rPr>
      </w:pPr>
    </w:p>
    <w:p w14:paraId="4F5999E8" w14:textId="77777777" w:rsidR="00DA0C30" w:rsidRDefault="00DA0C30"/>
    <w:sectPr w:rsidR="00DA0C30" w:rsidSect="00DA0C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63" w:author="fabrizio" w:date="2018-10-02T16:59:00Z" w:initials="f">
    <w:p w14:paraId="1BC5C0D5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tagliare</w:t>
      </w:r>
    </w:p>
  </w:comment>
  <w:comment w:id="168" w:author="fabrizio" w:date="2018-10-02T16:59:00Z" w:initials="f">
    <w:p w14:paraId="0C836CCB" w14:textId="77777777" w:rsidR="00EB4517" w:rsidRDefault="00EB4517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240" w:author="fabrizio" w:date="2018-10-03T09:10:00Z" w:initials="f">
    <w:p w14:paraId="28F1712D" w14:textId="77777777" w:rsidR="00B8111D" w:rsidRDefault="00B8111D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  <w:comment w:id="435" w:author="fabrizio" w:date="2018-10-02T16:59:00Z" w:initials="f">
    <w:p w14:paraId="08004C20" w14:textId="77777777" w:rsidR="00567592" w:rsidRDefault="00567592" w:rsidP="00567592">
      <w:pPr>
        <w:pStyle w:val="CommentText"/>
      </w:pPr>
      <w:r>
        <w:rPr>
          <w:rStyle w:val="CommentReference"/>
        </w:rPr>
        <w:annotationRef/>
      </w:r>
      <w:r>
        <w:t>spostare</w:t>
      </w:r>
    </w:p>
  </w:comment>
  <w:comment w:id="458" w:author="Halttunen Mika" w:date="2019-09-25T11:14:00Z" w:initials="HM">
    <w:p w14:paraId="03374B44" w14:textId="366122C1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 moved from column C</w:t>
      </w:r>
    </w:p>
  </w:comment>
  <w:comment w:id="470" w:author="fabrizio" w:date="2018-10-03T09:10:00Z" w:initials="f">
    <w:p w14:paraId="0E75230C" w14:textId="77777777" w:rsidR="00567592" w:rsidRDefault="00567592" w:rsidP="00567592">
      <w:pPr>
        <w:pStyle w:val="CommentText"/>
      </w:pPr>
      <w:r>
        <w:rPr>
          <w:rStyle w:val="CommentReference"/>
        </w:rPr>
        <w:annotationRef/>
      </w:r>
      <w:r>
        <w:t>shift</w:t>
      </w:r>
    </w:p>
  </w:comment>
  <w:comment w:id="510" w:author="Halttunen Mika" w:date="2019-09-25T11:09:00Z" w:initials="HM">
    <w:p w14:paraId="26B4F12A" w14:textId="77777777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Examples moved to column A</w:t>
      </w:r>
    </w:p>
  </w:comment>
  <w:comment w:id="519" w:author="Halttunen Mika" w:date="2019-09-25T11:09:00Z" w:initials="HM">
    <w:p w14:paraId="2E42E548" w14:textId="508C682B" w:rsidR="00580586" w:rsidRDefault="00580586">
      <w:pPr>
        <w:pStyle w:val="CommentText"/>
      </w:pPr>
      <w:r>
        <w:rPr>
          <w:rStyle w:val="CommentReference"/>
        </w:rPr>
        <w:annotationRef/>
      </w:r>
      <w:r>
        <w:t>Examples moved to column 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C5C0D5" w15:done="0"/>
  <w15:commentEx w15:paraId="0C836CCB" w15:done="0"/>
  <w15:commentEx w15:paraId="28F1712D" w15:done="0"/>
  <w15:commentEx w15:paraId="08004C20" w15:done="0"/>
  <w15:commentEx w15:paraId="03374B44" w15:done="0"/>
  <w15:commentEx w15:paraId="0E75230C" w15:done="0"/>
  <w15:commentEx w15:paraId="26B4F12A" w15:done="0"/>
  <w15:commentEx w15:paraId="2E42E54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C5C0D5" w16cid:durableId="212B7D06"/>
  <w16cid:commentId w16cid:paraId="0C836CCB" w16cid:durableId="212B7D07"/>
  <w16cid:commentId w16cid:paraId="28F1712D" w16cid:durableId="212B7D08"/>
  <w16cid:commentId w16cid:paraId="08004C20" w16cid:durableId="2135C707"/>
  <w16cid:commentId w16cid:paraId="03374B44" w16cid:durableId="2135CAA6"/>
  <w16cid:commentId w16cid:paraId="0E75230C" w16cid:durableId="2135C70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C51853" w14:textId="77777777" w:rsidR="007E39F0" w:rsidRDefault="007E39F0" w:rsidP="005614AA">
      <w:r>
        <w:separator/>
      </w:r>
    </w:p>
  </w:endnote>
  <w:endnote w:type="continuationSeparator" w:id="0">
    <w:p w14:paraId="4294854C" w14:textId="77777777" w:rsidR="007E39F0" w:rsidRDefault="007E39F0" w:rsidP="00561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BF4CA" w14:textId="77777777" w:rsidR="005614AA" w:rsidRDefault="005614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FA5C" w14:textId="77777777" w:rsidR="005614AA" w:rsidRDefault="005614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2D9B8" w14:textId="77777777" w:rsidR="005614AA" w:rsidRDefault="00561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C6431" w14:textId="77777777" w:rsidR="007E39F0" w:rsidRDefault="007E39F0" w:rsidP="005614AA">
      <w:r>
        <w:separator/>
      </w:r>
    </w:p>
  </w:footnote>
  <w:footnote w:type="continuationSeparator" w:id="0">
    <w:p w14:paraId="6AA7F8B0" w14:textId="77777777" w:rsidR="007E39F0" w:rsidRDefault="007E39F0" w:rsidP="00561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C18E7" w14:textId="77777777" w:rsidR="005614AA" w:rsidRDefault="00561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46013" w14:textId="217F5209" w:rsidR="005614AA" w:rsidRDefault="005614AA" w:rsidP="005614AA">
    <w:pPr>
      <w:pStyle w:val="Header"/>
      <w:jc w:val="right"/>
    </w:pPr>
    <w:r>
      <w:t>VTS47-</w:t>
    </w:r>
    <w:bookmarkStart w:id="531" w:name="_GoBack"/>
    <w:r w:rsidR="00E17DA5">
      <w:t>13.3.8</w:t>
    </w:r>
    <w:bookmarkEnd w:id="531"/>
  </w:p>
  <w:p w14:paraId="5606A53F" w14:textId="77777777" w:rsidR="005614AA" w:rsidRDefault="005614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9A8D6" w14:textId="77777777" w:rsidR="005614AA" w:rsidRDefault="005614AA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lttunen Mika">
    <w15:presenceInfo w15:providerId="AD" w15:userId="S-1-5-21-3521595049-301303566-333748410-646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414"/>
    <w:rsid w:val="001B4D16"/>
    <w:rsid w:val="001B6D86"/>
    <w:rsid w:val="00445704"/>
    <w:rsid w:val="004712DD"/>
    <w:rsid w:val="00492390"/>
    <w:rsid w:val="00505D74"/>
    <w:rsid w:val="005614AA"/>
    <w:rsid w:val="00567592"/>
    <w:rsid w:val="00580586"/>
    <w:rsid w:val="007253BF"/>
    <w:rsid w:val="00787571"/>
    <w:rsid w:val="007C5CE7"/>
    <w:rsid w:val="007E39F0"/>
    <w:rsid w:val="00803435"/>
    <w:rsid w:val="00836F81"/>
    <w:rsid w:val="009D7F4D"/>
    <w:rsid w:val="00B20C87"/>
    <w:rsid w:val="00B25CAE"/>
    <w:rsid w:val="00B8111D"/>
    <w:rsid w:val="00D037BB"/>
    <w:rsid w:val="00DA0C30"/>
    <w:rsid w:val="00E0596D"/>
    <w:rsid w:val="00E17DA5"/>
    <w:rsid w:val="00E3787F"/>
    <w:rsid w:val="00E42D5C"/>
    <w:rsid w:val="00E617C8"/>
    <w:rsid w:val="00E74414"/>
    <w:rsid w:val="00E8015B"/>
    <w:rsid w:val="00EB4517"/>
    <w:rsid w:val="00FA5315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241E24"/>
  <w15:docId w15:val="{7D7EAF11-1F75-4328-B8B2-B5984507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4414"/>
    <w:pPr>
      <w:spacing w:after="0" w:line="240" w:lineRule="auto"/>
    </w:pPr>
    <w:rPr>
      <w:rFonts w:ascii="Arial" w:eastAsia="SimSu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7441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803435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B45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45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4517"/>
    <w:rPr>
      <w:rFonts w:ascii="Arial" w:eastAsia="SimSu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45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4517"/>
    <w:rPr>
      <w:rFonts w:ascii="Arial" w:eastAsia="SimSun" w:hAnsi="Arial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5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51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4AA"/>
    <w:rPr>
      <w:rFonts w:ascii="Arial" w:eastAsia="SimSu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14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4AA"/>
    <w:rPr>
      <w:rFonts w:ascii="Arial" w:eastAsia="SimSu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1580</Words>
  <Characters>9007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10566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fabrizio</dc:creator>
  <cp:keywords/>
  <dc:description/>
  <cp:lastModifiedBy>Kevin Gregory</cp:lastModifiedBy>
  <cp:revision>3</cp:revision>
  <dcterms:created xsi:type="dcterms:W3CDTF">2019-09-26T16:07:00Z</dcterms:created>
  <dcterms:modified xsi:type="dcterms:W3CDTF">2019-10-01T08:06:00Z</dcterms:modified>
</cp:coreProperties>
</file>